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7CBBD" w14:textId="1E84AD79" w:rsidR="00656D65" w:rsidRPr="00BF2EEB" w:rsidRDefault="00CA21AC" w:rsidP="00AB5091">
      <w:pPr>
        <w:spacing w:before="120" w:line="276" w:lineRule="auto"/>
        <w:rPr>
          <w:rFonts w:ascii="Cambria" w:hAnsi="Cambria"/>
        </w:rPr>
      </w:pPr>
      <w:ins w:id="0" w:author="Grzegorz Graca (Nadleśnictwo Drawsko)" w:date="2022-05-11T07:18:00Z">
        <w:r>
          <w:rPr>
            <w:rFonts w:ascii="Cambria" w:hAnsi="Cambria"/>
          </w:rPr>
          <w:t xml:space="preserve">                                                                                                                                                Załącznik nr 4 do SWZ</w:t>
        </w:r>
      </w:ins>
    </w:p>
    <w:p w14:paraId="429D143B" w14:textId="5CC73F8C" w:rsidR="00CA21AC" w:rsidRDefault="00CA21AC">
      <w:pPr>
        <w:spacing w:before="120" w:line="276" w:lineRule="auto"/>
        <w:jc w:val="center"/>
        <w:rPr>
          <w:ins w:id="1" w:author="Grzegorz Graca (Nadleśnictwo Drawsko)" w:date="2022-05-11T07:19:00Z"/>
          <w:rFonts w:ascii="Cambria" w:hAnsi="Cambria" w:cs="Arial"/>
          <w:b/>
          <w:lang w:eastAsia="pl-PL"/>
        </w:rPr>
      </w:pPr>
      <w:ins w:id="2" w:author="Grzegorz Graca (Nadleśnictwo Drawsko)" w:date="2022-05-11T07:19:00Z">
        <w:r>
          <w:rPr>
            <w:rFonts w:ascii="Cambria" w:hAnsi="Cambria" w:cs="Arial"/>
            <w:b/>
            <w:lang w:eastAsia="pl-PL"/>
          </w:rPr>
          <w:t>Projekt umowy</w:t>
        </w:r>
      </w:ins>
    </w:p>
    <w:p w14:paraId="74CFD192" w14:textId="2B2842F2" w:rsidR="00656D65" w:rsidRPr="00BF2EEB" w:rsidRDefault="00C974B7">
      <w:pPr>
        <w:spacing w:before="120" w:line="276" w:lineRule="auto"/>
        <w:jc w:val="center"/>
        <w:rPr>
          <w:rFonts w:ascii="Cambria" w:hAnsi="Cambria"/>
        </w:rPr>
      </w:pPr>
      <w:r>
        <w:rPr>
          <w:rFonts w:ascii="Cambria" w:hAnsi="Cambria" w:cs="Arial"/>
          <w:b/>
          <w:lang w:eastAsia="pl-PL"/>
        </w:rPr>
        <w:t xml:space="preserve">Umowa nr </w:t>
      </w:r>
      <w:ins w:id="3" w:author="Grzegorz Graca (Nadleśnictwo Drawsko)" w:date="2022-05-11T07:19:00Z">
        <w:r w:rsidR="00CA21AC">
          <w:rPr>
            <w:rFonts w:ascii="Cambria" w:hAnsi="Cambria" w:cs="Arial"/>
            <w:b/>
            <w:lang w:eastAsia="pl-PL"/>
          </w:rPr>
          <w:t>………</w:t>
        </w:r>
      </w:ins>
      <w:del w:id="4" w:author="Grzegorz Graca (Nadleśnictwo Drawsko)" w:date="2022-05-11T07:19:00Z">
        <w:r w:rsidDel="00CA21AC">
          <w:rPr>
            <w:rFonts w:ascii="Cambria" w:hAnsi="Cambria" w:cs="Arial"/>
            <w:b/>
            <w:lang w:eastAsia="pl-PL"/>
          </w:rPr>
          <w:delText>27</w:delText>
        </w:r>
      </w:del>
      <w:del w:id="5" w:author="Grzegorz Graca (Nadleśnictwo Drawsko)" w:date="2022-05-11T07:18:00Z">
        <w:r w:rsidDel="00CA21AC">
          <w:rPr>
            <w:rFonts w:ascii="Cambria" w:hAnsi="Cambria" w:cs="Arial"/>
            <w:b/>
            <w:lang w:eastAsia="pl-PL"/>
          </w:rPr>
          <w:delText>10-00</w:delText>
        </w:r>
      </w:del>
      <w:r>
        <w:rPr>
          <w:rFonts w:ascii="Cambria" w:hAnsi="Cambria" w:cs="Arial"/>
          <w:b/>
          <w:lang w:eastAsia="pl-PL"/>
        </w:rPr>
        <w:t>…………</w:t>
      </w:r>
    </w:p>
    <w:p w14:paraId="63A7CBEB" w14:textId="77777777" w:rsidR="00656D65" w:rsidRPr="00BF2EEB" w:rsidRDefault="00C974B7">
      <w:pPr>
        <w:spacing w:before="120" w:line="276" w:lineRule="auto"/>
        <w:rPr>
          <w:rFonts w:ascii="Cambria" w:hAnsi="Cambria" w:cs="Arial"/>
          <w:lang w:eastAsia="pl-PL"/>
        </w:rPr>
      </w:pPr>
      <w:r>
        <w:rPr>
          <w:rFonts w:ascii="Cambria" w:hAnsi="Cambria" w:cs="Arial"/>
          <w:lang w:eastAsia="pl-PL"/>
        </w:rPr>
        <w:t>Nr w rej. umów: …………./2022</w:t>
      </w:r>
    </w:p>
    <w:p w14:paraId="3746D635" w14:textId="77777777" w:rsidR="00656D65" w:rsidRPr="00BF2EEB" w:rsidRDefault="00C974B7">
      <w:pPr>
        <w:spacing w:before="120" w:line="276" w:lineRule="auto"/>
        <w:rPr>
          <w:rFonts w:ascii="Cambria" w:hAnsi="Cambria"/>
        </w:rPr>
      </w:pPr>
      <w:r>
        <w:rPr>
          <w:rFonts w:ascii="Cambria" w:hAnsi="Cambria" w:cs="Arial"/>
          <w:lang w:eastAsia="pl-PL"/>
        </w:rPr>
        <w:t>W dniu …………………………….2022</w:t>
      </w:r>
      <w:r w:rsidR="00AB5091">
        <w:rPr>
          <w:rFonts w:ascii="Cambria" w:hAnsi="Cambria" w:cs="Arial"/>
          <w:lang w:eastAsia="pl-PL"/>
        </w:rPr>
        <w:t xml:space="preserve"> r. w Drawsku Pomorskim</w:t>
      </w:r>
      <w:r w:rsidR="00656D65" w:rsidRPr="00BF2EEB">
        <w:rPr>
          <w:rFonts w:ascii="Cambria" w:hAnsi="Cambria" w:cs="Arial"/>
          <w:lang w:eastAsia="pl-PL"/>
        </w:rPr>
        <w:t xml:space="preserve"> pomiędzy: </w:t>
      </w:r>
    </w:p>
    <w:p w14:paraId="33946EF2" w14:textId="77777777" w:rsidR="00656D65" w:rsidRPr="00BF2EEB" w:rsidRDefault="00656D65" w:rsidP="00EB08CB">
      <w:pPr>
        <w:spacing w:before="120" w:line="276" w:lineRule="auto"/>
        <w:jc w:val="both"/>
        <w:rPr>
          <w:rFonts w:ascii="Cambria" w:hAnsi="Cambria"/>
        </w:rPr>
      </w:pPr>
      <w:r w:rsidRPr="000916DC">
        <w:rPr>
          <w:rFonts w:ascii="Cambria" w:hAnsi="Cambria" w:cs="Arial"/>
          <w:lang w:eastAsia="pl-PL"/>
        </w:rPr>
        <w:t>Skarbem Państwa – Państwowym Gospodarstwem Leśnym La</w:t>
      </w:r>
      <w:r w:rsidR="00A74D5D">
        <w:rPr>
          <w:rFonts w:ascii="Cambria" w:hAnsi="Cambria" w:cs="Arial"/>
          <w:lang w:eastAsia="pl-PL"/>
        </w:rPr>
        <w:t>sy Państwowe Nadleśnictwem Drawsko  z siedzibą ul. Starogrodzka 30, 78-500 Drawsko Pomorskie, NIP 674-000-53-51</w:t>
      </w:r>
      <w:r w:rsidR="00EB08CB" w:rsidRPr="000916DC">
        <w:rPr>
          <w:rFonts w:ascii="Cambria" w:hAnsi="Cambria" w:cs="Arial"/>
          <w:lang w:eastAsia="pl-PL"/>
        </w:rPr>
        <w:t xml:space="preserve">, </w:t>
      </w:r>
      <w:r w:rsidR="00A74D5D">
        <w:rPr>
          <w:rFonts w:ascii="Cambria" w:hAnsi="Cambria" w:cs="Arial"/>
          <w:lang w:eastAsia="pl-PL"/>
        </w:rPr>
        <w:t>REGON  330044068</w:t>
      </w:r>
      <w:r w:rsidRPr="000916DC">
        <w:rPr>
          <w:rFonts w:ascii="Cambria" w:hAnsi="Cambria" w:cs="Arial"/>
          <w:lang w:eastAsia="pl-PL"/>
        </w:rPr>
        <w:t xml:space="preserve">  </w:t>
      </w:r>
    </w:p>
    <w:p w14:paraId="6070FC86" w14:textId="77777777" w:rsidR="00656D65" w:rsidRPr="00BF2EEB" w:rsidRDefault="00656D65">
      <w:pPr>
        <w:spacing w:line="276" w:lineRule="auto"/>
        <w:jc w:val="both"/>
        <w:rPr>
          <w:rFonts w:ascii="Cambria" w:hAnsi="Cambria"/>
        </w:rPr>
      </w:pPr>
      <w:r w:rsidRPr="000916DC">
        <w:rPr>
          <w:rFonts w:ascii="Cambria" w:hAnsi="Cambria" w:cs="Arial"/>
          <w:lang w:eastAsia="pl-PL"/>
        </w:rPr>
        <w:t xml:space="preserve">reprezentowanym przez: </w:t>
      </w:r>
    </w:p>
    <w:p w14:paraId="69948CE0" w14:textId="77777777" w:rsidR="00656D65" w:rsidRPr="00BF2EEB" w:rsidRDefault="00CD739E">
      <w:pPr>
        <w:spacing w:line="276" w:lineRule="auto"/>
        <w:jc w:val="both"/>
        <w:rPr>
          <w:rFonts w:ascii="Cambria" w:hAnsi="Cambria"/>
        </w:rPr>
      </w:pPr>
      <w:r>
        <w:rPr>
          <w:rFonts w:ascii="Cambria" w:hAnsi="Cambria" w:cs="Arial"/>
          <w:lang w:eastAsia="pl-PL"/>
        </w:rPr>
        <w:t>Radosława Grzegorczyka</w:t>
      </w:r>
      <w:r w:rsidR="00656D65" w:rsidRPr="000916DC">
        <w:rPr>
          <w:rFonts w:ascii="Cambria" w:hAnsi="Cambria" w:cs="Arial"/>
          <w:lang w:eastAsia="pl-PL"/>
        </w:rPr>
        <w:t xml:space="preserve">  – Nadleśniczego,</w:t>
      </w:r>
    </w:p>
    <w:p w14:paraId="02ED524F" w14:textId="77777777" w:rsidR="00656D65" w:rsidRPr="00BF2EEB" w:rsidRDefault="00656D65">
      <w:pPr>
        <w:spacing w:line="276" w:lineRule="auto"/>
        <w:rPr>
          <w:rFonts w:ascii="Cambria" w:hAnsi="Cambria"/>
        </w:rPr>
      </w:pPr>
      <w:r w:rsidRPr="000916DC">
        <w:rPr>
          <w:rFonts w:ascii="Cambria" w:hAnsi="Cambria" w:cs="Arial"/>
          <w:lang w:eastAsia="pl-PL"/>
        </w:rPr>
        <w:t xml:space="preserve">zwanym dalej „Zamawiającym”, </w:t>
      </w:r>
    </w:p>
    <w:p w14:paraId="657B4783" w14:textId="77777777" w:rsidR="00656D65" w:rsidRPr="00BF2EEB" w:rsidRDefault="00656D65">
      <w:pPr>
        <w:spacing w:before="120" w:line="276" w:lineRule="auto"/>
        <w:rPr>
          <w:rFonts w:ascii="Cambria" w:hAnsi="Cambria"/>
        </w:rPr>
      </w:pPr>
      <w:r w:rsidRPr="00BF2EEB">
        <w:rPr>
          <w:rFonts w:ascii="Cambria" w:hAnsi="Cambria" w:cs="Arial"/>
          <w:lang w:eastAsia="pl-PL"/>
        </w:rPr>
        <w:t xml:space="preserve">a </w:t>
      </w:r>
    </w:p>
    <w:p w14:paraId="47D7DF37" w14:textId="42B43428" w:rsidR="00AD1DA1" w:rsidRPr="00AD1DA1" w:rsidRDefault="00AD1DA1" w:rsidP="00AD1DA1">
      <w:pPr>
        <w:spacing w:before="120" w:after="120" w:line="276" w:lineRule="auto"/>
        <w:jc w:val="both"/>
        <w:rPr>
          <w:rFonts w:ascii="Cambria" w:hAnsi="Cambria" w:cs="Arial"/>
          <w:i/>
          <w:lang w:eastAsia="pl-PL"/>
        </w:rPr>
      </w:pPr>
      <w:r w:rsidRPr="00AD1DA1">
        <w:rPr>
          <w:rFonts w:ascii="Cambria" w:hAnsi="Cambria" w:cs="Arial"/>
          <w:i/>
          <w:lang w:eastAsia="pl-PL"/>
        </w:rPr>
        <w:t xml:space="preserve"> (w przypadku osób fizycznych wpisanych do Centralnej Ewidencji i Informacji o Działalności Gospodarczej) </w:t>
      </w:r>
    </w:p>
    <w:p w14:paraId="56AAFB1D" w14:textId="1641B1BC" w:rsidR="00AD1DA1" w:rsidRDefault="00AD1DA1">
      <w:pPr>
        <w:spacing w:before="120" w:after="120" w:line="276" w:lineRule="auto"/>
        <w:jc w:val="both"/>
        <w:rPr>
          <w:rFonts w:ascii="Cambria" w:hAnsi="Cambria" w:cs="Arial"/>
          <w:lang w:eastAsia="pl-PL"/>
        </w:rPr>
      </w:pPr>
      <w:r w:rsidRPr="00AD1DA1">
        <w:rPr>
          <w:rFonts w:ascii="Cambria" w:hAnsi="Cambria" w:cs="Arial"/>
          <w:lang w:eastAsia="pl-PL"/>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78707B72" w14:textId="06F5F241" w:rsidR="00AD1DA1" w:rsidRPr="00AD1DA1" w:rsidRDefault="00AD1DA1">
      <w:pPr>
        <w:spacing w:before="120" w:after="120" w:line="276" w:lineRule="auto"/>
        <w:jc w:val="both"/>
        <w:rPr>
          <w:rFonts w:ascii="Cambria" w:hAnsi="Cambria" w:cs="Arial"/>
          <w:i/>
          <w:lang w:eastAsia="pl-PL"/>
        </w:rPr>
      </w:pPr>
      <w:r w:rsidRPr="00AD1DA1">
        <w:rPr>
          <w:rFonts w:ascii="Cambria" w:hAnsi="Cambria" w:cs="Arial"/>
          <w:i/>
          <w:lang w:eastAsia="pl-PL"/>
        </w:rPr>
        <w:t xml:space="preserve">(w przypadku osób prawnych nieposiadających osobowości prawnej i spółek handlowych) </w:t>
      </w:r>
    </w:p>
    <w:p w14:paraId="457349E1" w14:textId="1255D9FE" w:rsidR="00656D65" w:rsidRPr="00BF2EEB" w:rsidRDefault="00AD1DA1">
      <w:pPr>
        <w:spacing w:before="120" w:after="120" w:line="276" w:lineRule="auto"/>
        <w:jc w:val="both"/>
        <w:rPr>
          <w:rFonts w:ascii="Cambria" w:hAnsi="Cambria"/>
        </w:rPr>
      </w:pPr>
      <w:r>
        <w:rPr>
          <w:rFonts w:ascii="Cambria" w:hAnsi="Cambria" w:cs="Arial"/>
          <w:lang w:eastAsia="pl-PL"/>
        </w:rPr>
        <w:t>*</w:t>
      </w:r>
      <w:r w:rsidR="00C974B7">
        <w:rPr>
          <w:rFonts w:ascii="Cambria" w:hAnsi="Cambria" w:cs="Arial"/>
          <w:lang w:eastAsia="pl-PL"/>
        </w:rPr>
        <w:t>……………………………</w:t>
      </w:r>
      <w:r w:rsidR="00656D65" w:rsidRPr="00BF2EEB">
        <w:rPr>
          <w:rFonts w:ascii="Cambria" w:hAnsi="Cambria" w:cs="Arial"/>
          <w:lang w:eastAsia="pl-PL"/>
        </w:rPr>
        <w:t xml:space="preserve"> („Wykonawca”),</w:t>
      </w:r>
      <w:r w:rsidR="00F84EF1">
        <w:rPr>
          <w:rFonts w:ascii="Cambria" w:hAnsi="Cambria" w:cs="Arial"/>
          <w:lang w:eastAsia="pl-PL"/>
        </w:rPr>
        <w:t xml:space="preserve"> przy</w:t>
      </w:r>
      <w:r w:rsidR="00034881">
        <w:rPr>
          <w:rFonts w:ascii="Cambria" w:hAnsi="Cambria"/>
        </w:rPr>
        <w:t xml:space="preserve"> </w:t>
      </w:r>
      <w:r w:rsidR="00034881">
        <w:rPr>
          <w:rFonts w:ascii="Cambria" w:hAnsi="Cambria" w:cs="Arial"/>
          <w:lang w:eastAsia="pl-PL"/>
        </w:rPr>
        <w:t xml:space="preserve">ul. Stefana Żeromskiego 43 </w:t>
      </w:r>
      <w:r w:rsidR="00656D65" w:rsidRPr="00BF2EEB">
        <w:rPr>
          <w:rFonts w:ascii="Cambria" w:hAnsi="Cambria" w:cs="Arial"/>
          <w:lang w:eastAsia="pl-PL"/>
        </w:rPr>
        <w:t xml:space="preserve"> wpisana do rejestru przedsiębiorców Kraj</w:t>
      </w:r>
      <w:r w:rsidR="00C974B7">
        <w:rPr>
          <w:rFonts w:ascii="Cambria" w:hAnsi="Cambria" w:cs="Arial"/>
          <w:lang w:eastAsia="pl-PL"/>
        </w:rPr>
        <w:t>owego Rejestru Sądowego …………..</w:t>
      </w:r>
      <w:r w:rsidR="00034881">
        <w:rPr>
          <w:rFonts w:ascii="Cambria" w:hAnsi="Cambria" w:cs="Arial"/>
          <w:lang w:eastAsia="pl-PL"/>
        </w:rPr>
        <w:t xml:space="preserve">, XIII Wydział Gospodarczy Krajowego Rejestru Sądowego pod numerem  </w:t>
      </w:r>
      <w:r w:rsidR="00CD739E">
        <w:rPr>
          <w:rFonts w:ascii="Cambria" w:hAnsi="Cambria" w:cs="Arial"/>
          <w:lang w:eastAsia="pl-PL"/>
        </w:rPr>
        <w:t>…………………</w:t>
      </w:r>
      <w:r w:rsidR="00F84EF1">
        <w:rPr>
          <w:rFonts w:ascii="Cambria" w:hAnsi="Cambria" w:cs="Arial"/>
          <w:lang w:eastAsia="pl-PL"/>
        </w:rPr>
        <w:t xml:space="preserve">, </w:t>
      </w:r>
      <w:r w:rsidR="00034881">
        <w:rPr>
          <w:rFonts w:ascii="Cambria" w:hAnsi="Cambria" w:cs="Arial"/>
          <w:lang w:eastAsia="pl-PL"/>
        </w:rPr>
        <w:t>NIP</w:t>
      </w:r>
      <w:r w:rsidR="00CD739E">
        <w:rPr>
          <w:rFonts w:ascii="Cambria" w:hAnsi="Cambria" w:cs="Arial"/>
          <w:lang w:eastAsia="pl-PL"/>
        </w:rPr>
        <w:t xml:space="preserve"> ……………….</w:t>
      </w:r>
      <w:r w:rsidR="00656D65" w:rsidRPr="00BF2EEB">
        <w:rPr>
          <w:rFonts w:ascii="Cambria" w:hAnsi="Cambria" w:cs="Arial"/>
          <w:lang w:eastAsia="pl-PL"/>
        </w:rPr>
        <w:t xml:space="preserve">, </w:t>
      </w:r>
      <w:r w:rsidR="0099146D">
        <w:rPr>
          <w:rFonts w:ascii="Cambria" w:hAnsi="Cambria" w:cs="Arial"/>
          <w:lang w:eastAsia="pl-PL"/>
        </w:rPr>
        <w:t xml:space="preserve">REGON </w:t>
      </w:r>
      <w:r w:rsidR="00CD739E">
        <w:rPr>
          <w:rFonts w:ascii="Cambria" w:hAnsi="Cambria" w:cs="Arial"/>
          <w:lang w:eastAsia="pl-PL"/>
        </w:rPr>
        <w:t>…………………….</w:t>
      </w:r>
      <w:r w:rsidR="00656D65" w:rsidRPr="00BF2EEB">
        <w:rPr>
          <w:rFonts w:ascii="Cambria" w:hAnsi="Cambria" w:cs="Arial"/>
          <w:lang w:eastAsia="pl-PL"/>
        </w:rPr>
        <w:t xml:space="preserve">, </w:t>
      </w:r>
    </w:p>
    <w:p w14:paraId="72E60CAF" w14:textId="77777777" w:rsidR="00656D65" w:rsidRPr="00BF2EEB" w:rsidRDefault="00656D65">
      <w:pPr>
        <w:spacing w:before="120" w:line="276" w:lineRule="auto"/>
        <w:jc w:val="both"/>
        <w:rPr>
          <w:rFonts w:ascii="Cambria" w:hAnsi="Cambria"/>
        </w:rPr>
      </w:pPr>
      <w:r w:rsidRPr="00BF2EEB">
        <w:rPr>
          <w:rFonts w:ascii="Cambria" w:hAnsi="Cambria" w:cs="Arial"/>
          <w:lang w:eastAsia="pl-PL"/>
        </w:rPr>
        <w:t>reprezentowaną przez:</w:t>
      </w:r>
    </w:p>
    <w:p w14:paraId="7E818E81" w14:textId="77777777" w:rsidR="00656D65" w:rsidRDefault="00CD739E">
      <w:pPr>
        <w:spacing w:before="120" w:line="276" w:lineRule="auto"/>
        <w:rPr>
          <w:rFonts w:ascii="Cambria" w:hAnsi="Cambria" w:cs="Arial"/>
          <w:lang w:eastAsia="pl-PL"/>
        </w:rPr>
      </w:pPr>
      <w:r>
        <w:rPr>
          <w:rFonts w:ascii="Cambria" w:hAnsi="Cambria" w:cs="Arial"/>
          <w:lang w:eastAsia="pl-PL"/>
        </w:rPr>
        <w:t>……………………………………………….</w:t>
      </w:r>
    </w:p>
    <w:p w14:paraId="4B44F1A9" w14:textId="77777777" w:rsidR="00656D65" w:rsidRDefault="00656D65">
      <w:pPr>
        <w:spacing w:before="120" w:line="276" w:lineRule="auto"/>
        <w:rPr>
          <w:rFonts w:ascii="Cambria" w:hAnsi="Cambria"/>
        </w:rPr>
      </w:pPr>
      <w:r w:rsidRPr="00BF2EEB">
        <w:rPr>
          <w:rFonts w:ascii="Cambria" w:hAnsi="Cambria" w:cs="Arial"/>
          <w:lang w:eastAsia="pl-PL"/>
        </w:rPr>
        <w:t>zwanym dalej „Wykonawcą”,</w:t>
      </w:r>
    </w:p>
    <w:p w14:paraId="2EF7B18B" w14:textId="564AA009" w:rsidR="00F84EF1" w:rsidRPr="00F84EF1" w:rsidRDefault="00AD1DA1">
      <w:pPr>
        <w:spacing w:before="120" w:line="276" w:lineRule="auto"/>
        <w:rPr>
          <w:rFonts w:ascii="Cambria" w:hAnsi="Cambria"/>
        </w:rPr>
      </w:pPr>
      <w:r w:rsidRPr="00AD1DA1">
        <w:rPr>
          <w:rFonts w:ascii="Cambria" w:hAnsi="Cambria"/>
        </w:rPr>
        <w:t>(* - wg. rodzaju podmiotu gospodarczego - niewłaściwe usunąć)cym osobiście</w:t>
      </w:r>
    </w:p>
    <w:p w14:paraId="41B016AB" w14:textId="07EA4DB8" w:rsidR="00656D65" w:rsidRPr="00AD1DA1" w:rsidRDefault="00656D65" w:rsidP="00AD1DA1">
      <w:pPr>
        <w:spacing w:before="120" w:line="276" w:lineRule="auto"/>
        <w:rPr>
          <w:rFonts w:ascii="Cambria" w:hAnsi="Cambria"/>
        </w:rPr>
      </w:pPr>
      <w:r w:rsidRPr="00BF2EEB">
        <w:rPr>
          <w:rFonts w:ascii="Cambria" w:hAnsi="Cambria" w:cs="Arial"/>
          <w:lang w:eastAsia="pl-PL"/>
        </w:rPr>
        <w:t>zaś wspólnie zwanymi dalej „Stronami”,</w:t>
      </w:r>
    </w:p>
    <w:p w14:paraId="1B626754" w14:textId="77777777" w:rsidR="00656D65" w:rsidRDefault="00656D65">
      <w:pPr>
        <w:spacing w:before="120" w:after="240" w:line="276" w:lineRule="auto"/>
        <w:jc w:val="both"/>
        <w:rPr>
          <w:ins w:id="6" w:author="Grzegorz Graca (Nadleśnictwo Drawsko)" w:date="2022-05-11T07:19:00Z"/>
          <w:rFonts w:ascii="Cambria" w:hAnsi="Cambria" w:cs="Arial"/>
          <w:lang w:eastAsia="pl-PL"/>
        </w:rPr>
      </w:pPr>
      <w:r w:rsidRPr="00BF2EEB">
        <w:rPr>
          <w:rFonts w:ascii="Cambria" w:hAnsi="Cambria" w:cs="Arial"/>
          <w:lang w:eastAsia="pl-PL"/>
        </w:rPr>
        <w:t xml:space="preserve">w wyniku dokonania wyboru oferty Wykonawcy jako oferty najkorzystniejszej („Oferta”), złożonej w postępowaniu o udzielenie zamówienia publicznego na </w:t>
      </w:r>
      <w:r w:rsidR="00A74D5D">
        <w:rPr>
          <w:rFonts w:ascii="Cambria" w:hAnsi="Cambria" w:cs="Arial"/>
          <w:lang w:eastAsia="pl-PL"/>
        </w:rPr>
        <w:t>,,</w:t>
      </w:r>
      <w:r w:rsidR="002D57D9">
        <w:rPr>
          <w:rFonts w:ascii="Cambria" w:hAnsi="Cambria" w:cs="Arial"/>
          <w:b/>
          <w:bCs/>
          <w:i/>
        </w:rPr>
        <w:t>Budowę drogi nr 7 – etap I</w:t>
      </w:r>
      <w:r w:rsidR="00CD739E">
        <w:rPr>
          <w:rFonts w:ascii="Cambria" w:hAnsi="Cambria" w:cs="Arial"/>
          <w:b/>
          <w:bCs/>
          <w:i/>
        </w:rPr>
        <w:t>I</w:t>
      </w:r>
      <w:r w:rsidR="00A74D5D">
        <w:rPr>
          <w:rFonts w:ascii="Cambria" w:hAnsi="Cambria" w:cs="Arial"/>
          <w:b/>
          <w:bCs/>
          <w:i/>
        </w:rPr>
        <w:t>”</w:t>
      </w:r>
      <w:r w:rsidRPr="00BF2EEB">
        <w:rPr>
          <w:rFonts w:ascii="Cambria" w:hAnsi="Cambria" w:cs="Arial"/>
          <w:lang w:eastAsia="pl-PL"/>
        </w:rPr>
        <w:t xml:space="preserve">, przeprowadzonym w trybie </w:t>
      </w:r>
      <w:r w:rsidR="00993C42" w:rsidRPr="00BF2EEB">
        <w:rPr>
          <w:rFonts w:ascii="Cambria" w:hAnsi="Cambria" w:cs="Arial"/>
          <w:lang w:eastAsia="pl-PL"/>
        </w:rPr>
        <w:t>podstawowym</w:t>
      </w:r>
      <w:r w:rsidRPr="00BF2EEB">
        <w:rPr>
          <w:rFonts w:ascii="Cambria" w:hAnsi="Cambria" w:cs="Arial"/>
          <w:lang w:eastAsia="pl-PL"/>
        </w:rPr>
        <w:t xml:space="preserve"> </w:t>
      </w:r>
      <w:r w:rsidR="004870C4" w:rsidRPr="00BF2EEB">
        <w:rPr>
          <w:rFonts w:ascii="Cambria" w:hAnsi="Cambria" w:cs="Arial"/>
          <w:lang w:eastAsia="pl-PL"/>
        </w:rPr>
        <w:t xml:space="preserve">bez negocjacji </w:t>
      </w:r>
      <w:r w:rsidRPr="00BF2EEB">
        <w:rPr>
          <w:rFonts w:ascii="Cambria" w:hAnsi="Cambria" w:cs="Arial"/>
          <w:lang w:eastAsia="pl-PL"/>
        </w:rPr>
        <w:t xml:space="preserve">(„Postępowanie”), na podstawie przepisów ustawy z </w:t>
      </w:r>
      <w:r w:rsidRPr="000916DC">
        <w:rPr>
          <w:rFonts w:ascii="Cambria" w:hAnsi="Cambria" w:cs="Cambria"/>
          <w:lang w:eastAsia="pl-PL"/>
        </w:rPr>
        <w:t>dnia 11 września 2019 r. Prawo zamówień publicznych (</w:t>
      </w:r>
      <w:proofErr w:type="spellStart"/>
      <w:r w:rsidR="00BE5260">
        <w:rPr>
          <w:rFonts w:ascii="Cambria" w:hAnsi="Cambria" w:cs="Cambria"/>
          <w:lang w:eastAsia="pl-PL"/>
        </w:rPr>
        <w:t>t.j</w:t>
      </w:r>
      <w:proofErr w:type="spellEnd"/>
      <w:r w:rsidR="00BE5260">
        <w:rPr>
          <w:rFonts w:ascii="Cambria" w:hAnsi="Cambria" w:cs="Cambria"/>
          <w:lang w:eastAsia="pl-PL"/>
        </w:rPr>
        <w:t xml:space="preserve">. </w:t>
      </w:r>
      <w:r w:rsidRPr="000916DC">
        <w:rPr>
          <w:rFonts w:ascii="Cambria" w:hAnsi="Cambria" w:cs="Cambria"/>
          <w:lang w:eastAsia="pl-PL"/>
        </w:rPr>
        <w:t>Dz. U. z 20</w:t>
      </w:r>
      <w:r w:rsidR="00BE5260">
        <w:rPr>
          <w:rFonts w:ascii="Cambria" w:hAnsi="Cambria" w:cs="Cambria"/>
          <w:lang w:eastAsia="pl-PL"/>
        </w:rPr>
        <w:t>21</w:t>
      </w:r>
      <w:r w:rsidRPr="000916DC">
        <w:rPr>
          <w:rFonts w:ascii="Cambria" w:hAnsi="Cambria" w:cs="Cambria"/>
          <w:lang w:eastAsia="pl-PL"/>
        </w:rPr>
        <w:t xml:space="preserve"> r. poz. </w:t>
      </w:r>
      <w:r w:rsidR="00BE5260">
        <w:rPr>
          <w:rFonts w:ascii="Cambria" w:hAnsi="Cambria" w:cs="Cambria"/>
          <w:lang w:eastAsia="pl-PL"/>
        </w:rPr>
        <w:t>1129</w:t>
      </w:r>
      <w:r w:rsidRPr="000916DC">
        <w:rPr>
          <w:rFonts w:ascii="Cambria" w:hAnsi="Cambria" w:cs="Cambria"/>
          <w:lang w:eastAsia="pl-PL"/>
        </w:rPr>
        <w:t xml:space="preserve"> z </w:t>
      </w:r>
      <w:proofErr w:type="spellStart"/>
      <w:r w:rsidRPr="000916DC">
        <w:rPr>
          <w:rFonts w:ascii="Cambria" w:hAnsi="Cambria" w:cs="Cambria"/>
          <w:lang w:eastAsia="pl-PL"/>
        </w:rPr>
        <w:t>późn</w:t>
      </w:r>
      <w:proofErr w:type="spellEnd"/>
      <w:r w:rsidRPr="000916DC">
        <w:rPr>
          <w:rFonts w:ascii="Cambria" w:hAnsi="Cambria" w:cs="Cambria"/>
          <w:lang w:eastAsia="pl-PL"/>
        </w:rPr>
        <w:t>. zm</w:t>
      </w:r>
      <w:r w:rsidRPr="00BF2EEB">
        <w:rPr>
          <w:rFonts w:ascii="Cambria" w:hAnsi="Cambria" w:cs="Arial"/>
          <w:lang w:eastAsia="pl-PL"/>
        </w:rPr>
        <w:t>.– „PZP”), została zawarta umowa („Umowa”) następującej treści:</w:t>
      </w:r>
    </w:p>
    <w:p w14:paraId="19FA9BC6" w14:textId="77777777" w:rsidR="00F80CBB" w:rsidRDefault="00F80CBB">
      <w:pPr>
        <w:spacing w:before="120" w:after="240" w:line="276" w:lineRule="auto"/>
        <w:jc w:val="both"/>
        <w:rPr>
          <w:ins w:id="7" w:author="Grzegorz Graca (Nadleśnictwo Drawsko)" w:date="2022-05-11T07:19:00Z"/>
          <w:rFonts w:ascii="Cambria" w:hAnsi="Cambria" w:cs="Arial"/>
          <w:lang w:eastAsia="pl-PL"/>
        </w:rPr>
      </w:pPr>
    </w:p>
    <w:p w14:paraId="3E36B9B8" w14:textId="77777777" w:rsidR="00F80CBB" w:rsidRPr="00BF2EEB" w:rsidRDefault="00F80CBB">
      <w:pPr>
        <w:spacing w:before="120" w:after="240" w:line="276" w:lineRule="auto"/>
        <w:jc w:val="both"/>
        <w:rPr>
          <w:rFonts w:ascii="Cambria" w:hAnsi="Cambria"/>
        </w:rPr>
      </w:pPr>
    </w:p>
    <w:p w14:paraId="2922C6C0" w14:textId="77777777" w:rsidR="00656D65" w:rsidRPr="00BF2EEB" w:rsidRDefault="00656D65">
      <w:pPr>
        <w:spacing w:line="276" w:lineRule="auto"/>
        <w:jc w:val="center"/>
        <w:rPr>
          <w:rFonts w:ascii="Cambria" w:hAnsi="Cambria"/>
        </w:rPr>
      </w:pPr>
      <w:r w:rsidRPr="00BF2EEB">
        <w:rPr>
          <w:rFonts w:ascii="Cambria" w:hAnsi="Cambria"/>
          <w:b/>
        </w:rPr>
        <w:lastRenderedPageBreak/>
        <w:t xml:space="preserve">§ 1 </w:t>
      </w:r>
      <w:r w:rsidRPr="00BF2EEB">
        <w:rPr>
          <w:rFonts w:ascii="Cambria" w:hAnsi="Cambria"/>
          <w:b/>
          <w:smallCaps/>
        </w:rPr>
        <w:t>Przedmiot Umowy</w:t>
      </w:r>
    </w:p>
    <w:p w14:paraId="362F874C"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Zamawiający zleca, a Wykonawca przyjmuje do wykonania robotę budowlaną pn. </w:t>
      </w:r>
      <w:r w:rsidRPr="000916DC">
        <w:rPr>
          <w:rFonts w:ascii="Cambria" w:hAnsi="Cambria" w:cs="Arial"/>
          <w:b/>
          <w:i/>
          <w:color w:val="000000"/>
        </w:rPr>
        <w:t>„</w:t>
      </w:r>
      <w:r w:rsidR="002D57D9">
        <w:rPr>
          <w:rFonts w:ascii="Cambria" w:hAnsi="Cambria" w:cs="Arial"/>
          <w:b/>
          <w:bCs/>
          <w:i/>
        </w:rPr>
        <w:t xml:space="preserve">Budowa drogi nr 7 – etap </w:t>
      </w:r>
      <w:r w:rsidR="00CD739E">
        <w:rPr>
          <w:rFonts w:ascii="Cambria" w:hAnsi="Cambria" w:cs="Arial"/>
          <w:b/>
          <w:bCs/>
          <w:i/>
        </w:rPr>
        <w:t>I</w:t>
      </w:r>
      <w:r w:rsidR="002D57D9">
        <w:rPr>
          <w:rFonts w:ascii="Cambria" w:hAnsi="Cambria" w:cs="Arial"/>
          <w:b/>
          <w:bCs/>
          <w:i/>
        </w:rPr>
        <w:t>I</w:t>
      </w:r>
      <w:r w:rsidRPr="000916DC">
        <w:rPr>
          <w:rFonts w:ascii="Cambria" w:hAnsi="Cambria" w:cs="Arial"/>
          <w:b/>
          <w:i/>
          <w:color w:val="000000"/>
        </w:rPr>
        <w:t>”</w:t>
      </w:r>
      <w:r w:rsidRPr="00BF2EEB">
        <w:rPr>
          <w:rFonts w:ascii="Cambria" w:hAnsi="Cambria"/>
        </w:rPr>
        <w:t xml:space="preserve"> („Przedmiot Umowy”), ze wszystkimi niezbędnymi pracami towarzyszącymi, koniecznymi do wykonania zadania wymienionymi w SWZ, dokumentacji projektowej i Umowie, jak również zobowiązuje się w okresie Gwarancji Jakości i Rękojmi za Wady do usunięcia wad lub usterek, a Zamawiający zobowiązuje się do zapłaty Wynagrodzenia.</w:t>
      </w:r>
    </w:p>
    <w:p w14:paraId="58663664" w14:textId="7B656BEB" w:rsidR="00656D65" w:rsidRPr="00BF2EEB" w:rsidRDefault="00656D65">
      <w:pPr>
        <w:pStyle w:val="Akapitzlist1"/>
        <w:numPr>
          <w:ilvl w:val="0"/>
          <w:numId w:val="1"/>
        </w:numPr>
        <w:ind w:left="567" w:hanging="567"/>
        <w:jc w:val="both"/>
        <w:rPr>
          <w:rFonts w:ascii="Cambria" w:hAnsi="Cambria"/>
        </w:rPr>
      </w:pPr>
      <w:r w:rsidRPr="00BF2EEB">
        <w:rPr>
          <w:rFonts w:ascii="Cambria" w:hAnsi="Cambria"/>
        </w:rPr>
        <w:t>Przedmiot Umowy stanowią roboty budowlane, opisane w dokumenta</w:t>
      </w:r>
      <w:r w:rsidR="00AB5091">
        <w:rPr>
          <w:rFonts w:ascii="Cambria" w:hAnsi="Cambria"/>
        </w:rPr>
        <w:t>cji projektowej obejmującej:</w:t>
      </w:r>
      <w:r w:rsidRPr="00BF2EEB">
        <w:rPr>
          <w:rFonts w:ascii="Cambria" w:hAnsi="Cambria"/>
        </w:rPr>
        <w:t xml:space="preserve"> </w:t>
      </w:r>
      <w:bookmarkStart w:id="8" w:name="_Hlk68675501"/>
      <w:r w:rsidRPr="00BF2EEB">
        <w:rPr>
          <w:rFonts w:ascii="Cambria" w:hAnsi="Cambria"/>
        </w:rPr>
        <w:t>projekt budowlan</w:t>
      </w:r>
      <w:r w:rsidR="0038336D">
        <w:rPr>
          <w:rFonts w:ascii="Cambria" w:hAnsi="Cambria"/>
        </w:rPr>
        <w:t xml:space="preserve">o - wykonawczy </w:t>
      </w:r>
      <w:ins w:id="9" w:author="Aleksandra Pściuk" w:date="2022-04-19T14:10:00Z">
        <w:r w:rsidR="00122025">
          <w:rPr>
            <w:rFonts w:ascii="Cambria" w:hAnsi="Cambria"/>
          </w:rPr>
          <w:t>o</w:t>
        </w:r>
      </w:ins>
      <w:del w:id="10" w:author="Aleksandra Pściuk" w:date="2022-04-19T14:10:00Z">
        <w:r w:rsidR="0038336D" w:rsidDel="00122025">
          <w:rPr>
            <w:rFonts w:ascii="Cambria" w:hAnsi="Cambria"/>
          </w:rPr>
          <w:delText>w</w:delText>
        </w:r>
      </w:del>
      <w:r w:rsidR="00AB5091">
        <w:rPr>
          <w:rFonts w:ascii="Cambria" w:hAnsi="Cambria"/>
        </w:rPr>
        <w:t>raz</w:t>
      </w:r>
      <w:r w:rsidRPr="00BF2EEB">
        <w:rPr>
          <w:rFonts w:ascii="Cambria" w:hAnsi="Cambria"/>
        </w:rPr>
        <w:t xml:space="preserve"> specyfikacj</w:t>
      </w:r>
      <w:r w:rsidR="00A44C85">
        <w:rPr>
          <w:rFonts w:ascii="Cambria" w:hAnsi="Cambria"/>
        </w:rPr>
        <w:t>ę</w:t>
      </w:r>
      <w:r w:rsidRPr="00BF2EEB">
        <w:rPr>
          <w:rFonts w:ascii="Cambria" w:hAnsi="Cambria"/>
        </w:rPr>
        <w:t xml:space="preserve"> </w:t>
      </w:r>
      <w:r w:rsidR="00A44C85" w:rsidRPr="00BF2EEB">
        <w:rPr>
          <w:rFonts w:ascii="Cambria" w:hAnsi="Cambria"/>
        </w:rPr>
        <w:t>techniczn</w:t>
      </w:r>
      <w:r w:rsidR="00A44C85">
        <w:rPr>
          <w:rFonts w:ascii="Cambria" w:hAnsi="Cambria"/>
        </w:rPr>
        <w:t>ą</w:t>
      </w:r>
      <w:r w:rsidR="00A44C85" w:rsidRPr="00BF2EEB">
        <w:rPr>
          <w:rFonts w:ascii="Cambria" w:hAnsi="Cambria"/>
        </w:rPr>
        <w:t xml:space="preserve"> </w:t>
      </w:r>
      <w:r w:rsidRPr="00BF2EEB">
        <w:rPr>
          <w:rFonts w:ascii="Cambria" w:hAnsi="Cambria"/>
        </w:rPr>
        <w:t xml:space="preserve">wykonania i odbioru robót </w:t>
      </w:r>
      <w:r w:rsidR="00C60B9D">
        <w:rPr>
          <w:rFonts w:ascii="Cambria" w:hAnsi="Cambria" w:cs="Times New Roman"/>
          <w:sz w:val="21"/>
          <w:szCs w:val="21"/>
        </w:rPr>
        <w:t xml:space="preserve">budowlanych </w:t>
      </w:r>
      <w:r w:rsidRPr="00BF2EEB">
        <w:rPr>
          <w:rFonts w:ascii="Cambria" w:hAnsi="Cambria"/>
        </w:rPr>
        <w:t xml:space="preserve">stanowiącej cześć składową specyfikacji warunków zamówienia </w:t>
      </w:r>
      <w:bookmarkEnd w:id="8"/>
      <w:r w:rsidRPr="00BF2EEB">
        <w:rPr>
          <w:rFonts w:ascii="Cambria" w:hAnsi="Cambria"/>
        </w:rPr>
        <w:t xml:space="preserve">dla </w:t>
      </w:r>
      <w:r w:rsidR="006E5207" w:rsidRPr="00BF2EEB">
        <w:rPr>
          <w:rFonts w:ascii="Cambria" w:hAnsi="Cambria"/>
        </w:rPr>
        <w:t>P</w:t>
      </w:r>
      <w:r w:rsidR="006E5207">
        <w:rPr>
          <w:rFonts w:ascii="Cambria" w:hAnsi="Cambria"/>
        </w:rPr>
        <w:t>ostępowania</w:t>
      </w:r>
      <w:r w:rsidR="006E5207" w:rsidRPr="00BF2EEB">
        <w:rPr>
          <w:rFonts w:ascii="Cambria" w:hAnsi="Cambria"/>
        </w:rPr>
        <w:t xml:space="preserve"> </w:t>
      </w:r>
      <w:r w:rsidRPr="00BF2EEB">
        <w:rPr>
          <w:rFonts w:ascii="Cambria" w:hAnsi="Cambria"/>
        </w:rPr>
        <w:t>(łącznie: „Dokumentacja Projektowa”).</w:t>
      </w:r>
    </w:p>
    <w:p w14:paraId="6441749D"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Przedmiot Umowy opisano, wedle kolejności hierarchicznej, w następujących dokumentach:</w:t>
      </w:r>
    </w:p>
    <w:p w14:paraId="3E23A684"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w Umowie;</w:t>
      </w:r>
    </w:p>
    <w:p w14:paraId="78B7FCFA"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Dokumentacji Projektowej;</w:t>
      </w:r>
    </w:p>
    <w:p w14:paraId="4570F9A8"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Specyfikacji technicznej wykonania i odbioru robót budowlanych;</w:t>
      </w:r>
    </w:p>
    <w:p w14:paraId="1A267F2B"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w pozostałych częściach SWZ; </w:t>
      </w:r>
    </w:p>
    <w:p w14:paraId="51E965FE"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w dokumentach, do których odwołuje się SWZ; </w:t>
      </w:r>
    </w:p>
    <w:p w14:paraId="01FAA528"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Ofercie i kosztorysie; </w:t>
      </w:r>
    </w:p>
    <w:p w14:paraId="079EA7E2"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C9B2CFE"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Dokumenty wskazane powyżej należy interpretować wedle rangi hierarchicznej wynikającej z kolejności ich przywołania.</w:t>
      </w:r>
    </w:p>
    <w:p w14:paraId="1819FD55"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zobowiązuje się do wykonania Przedmiotu Umowy zgodnie z postanowieniami Umowy, zasadami najnowszej wiedzy technicznej, sztuki budowlanej i przepisami prawa obowiązującymi w trakcie jego realizacji. </w:t>
      </w:r>
    </w:p>
    <w:p w14:paraId="3818742E"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Przedmiot Umowy obejmuje wszelkie świadczenia, które z technicznego, technologicznego, organizacyjnego lub prawego punktu widzenia są lub okażą się niezbędne do wykonania robót opisanych lub wynikających z Dokumentacji Projektowej. </w:t>
      </w:r>
    </w:p>
    <w:p w14:paraId="1D2DDB6F"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oświadcza, że przed zawarciem Umowy zapoznał się z Dokumentacją Projektową, terenem realizacji Przedmiotu Umowy mającym stanowić Plac Budowy, terenami sąsiadującymi, drogami dojazdowymi, faktycznym przebiegiem sieci i instalacji, w tym sieci i instalacji uzbrojenia terenu oraz informacjami, danymi mogącymi mieć wpływ na ocenę okoliczności i </w:t>
      </w:r>
      <w:proofErr w:type="spellStart"/>
      <w:r w:rsidRPr="00BF2EEB">
        <w:rPr>
          <w:rFonts w:ascii="Cambria" w:hAnsi="Cambria"/>
        </w:rPr>
        <w:t>ryzyk</w:t>
      </w:r>
      <w:proofErr w:type="spellEnd"/>
      <w:r w:rsidRPr="00BF2EEB">
        <w:rPr>
          <w:rFonts w:ascii="Cambria" w:hAnsi="Cambria"/>
        </w:rPr>
        <w:t xml:space="preserve"> wykonania Przedmiotu Umowy i w związku z powyższym nie wnosi żadnych zastrzeżeń, do ich wpływu na realizację Przedmiotu Umowy.</w:t>
      </w:r>
    </w:p>
    <w:p w14:paraId="0347F92F"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 przypadku wystąpienia w trakcie realizacji Przedmiotu Umowy konieczności sporządzenia dodatkowej dokumentacji celem realizacji świadczeń wchodzących w skład Przedmiotu Umowy Wykonawca sporządzi dodatkową dokumentację projektową na własny koszt.  </w:t>
      </w:r>
    </w:p>
    <w:p w14:paraId="7B2F3AF7"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zobowiązuje się wykorzystywać Dokumentację Projektową wyłącznie do realizacji Przedmiotu Umowy.  </w:t>
      </w:r>
    </w:p>
    <w:p w14:paraId="5DF60D18"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wykona Przedmiot Umowy z najwyższą starannością zawodową. </w:t>
      </w:r>
    </w:p>
    <w:p w14:paraId="436129C2" w14:textId="77777777" w:rsidR="00656D65" w:rsidRPr="00BF2EEB" w:rsidRDefault="00656D65">
      <w:pPr>
        <w:pStyle w:val="Akapitzlist1"/>
        <w:numPr>
          <w:ilvl w:val="0"/>
          <w:numId w:val="1"/>
        </w:numPr>
        <w:spacing w:after="240" w:line="276" w:lineRule="auto"/>
        <w:ind w:left="567" w:hanging="567"/>
        <w:jc w:val="both"/>
        <w:rPr>
          <w:rFonts w:ascii="Cambria" w:hAnsi="Cambria"/>
        </w:rPr>
      </w:pPr>
      <w:r w:rsidRPr="00BF2EEB">
        <w:rPr>
          <w:rFonts w:ascii="Cambria" w:hAnsi="Cambria"/>
        </w:rPr>
        <w:lastRenderedPageBreak/>
        <w:t>Wykonawca oświadcza, że posiada uprawnienia, doświadczenie, wiedzę oraz potencjał ludzki, finansowy i sprzętowy niezbędny do wykonania Przedmiotu Umowy na warunkach wynikających z Umowy.</w:t>
      </w:r>
    </w:p>
    <w:p w14:paraId="018BE1BB" w14:textId="77777777" w:rsidR="00FB4272" w:rsidRDefault="00FB4272" w:rsidP="00FB4272">
      <w:pPr>
        <w:pStyle w:val="Akapitzlist1"/>
        <w:spacing w:after="240" w:line="276" w:lineRule="auto"/>
        <w:ind w:left="567"/>
        <w:jc w:val="both"/>
        <w:rPr>
          <w:rFonts w:ascii="Cambria" w:hAnsi="Cambria"/>
        </w:rPr>
      </w:pPr>
    </w:p>
    <w:p w14:paraId="6E5F65C6" w14:textId="77777777" w:rsidR="00C80121" w:rsidRPr="00BF2EEB" w:rsidRDefault="00C80121" w:rsidP="00FB4272">
      <w:pPr>
        <w:pStyle w:val="Akapitzlist1"/>
        <w:spacing w:after="240" w:line="276" w:lineRule="auto"/>
        <w:ind w:left="567"/>
        <w:jc w:val="both"/>
        <w:rPr>
          <w:rFonts w:ascii="Cambria" w:hAnsi="Cambria"/>
        </w:rPr>
      </w:pPr>
    </w:p>
    <w:p w14:paraId="5CD04887" w14:textId="77777777" w:rsidR="00656D65" w:rsidRPr="00BF2EEB" w:rsidRDefault="00656D65">
      <w:pPr>
        <w:pStyle w:val="Akapitzlist1"/>
        <w:spacing w:after="240" w:line="276" w:lineRule="auto"/>
        <w:ind w:left="567"/>
        <w:jc w:val="center"/>
        <w:rPr>
          <w:rFonts w:ascii="Cambria" w:hAnsi="Cambria"/>
        </w:rPr>
      </w:pPr>
      <w:r w:rsidRPr="00BF2EEB">
        <w:rPr>
          <w:rFonts w:ascii="Cambria" w:hAnsi="Cambria"/>
          <w:b/>
        </w:rPr>
        <w:t xml:space="preserve">§ 2 </w:t>
      </w:r>
      <w:r w:rsidRPr="00BF2EEB">
        <w:rPr>
          <w:rFonts w:ascii="Cambria" w:hAnsi="Cambria"/>
          <w:b/>
          <w:smallCaps/>
        </w:rPr>
        <w:t>Współdziałanie Stron</w:t>
      </w:r>
    </w:p>
    <w:p w14:paraId="3D7B4221"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Strony zobowiązują się do współdziałania przy wykonywaniu Przedmiotu Umowy, zgodnie z wymaganiami wynikającymi z Umowy. </w:t>
      </w:r>
    </w:p>
    <w:p w14:paraId="3CA4B2B9"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Wykonawca zobowiązuje się do wykonywania Przedmiotu Umowy w taki sposób, aby uniknąć powstawania utrudnień lub szkód w kontaktach z innymi podmiotami znajdującymi się na Placu Budowy. </w:t>
      </w:r>
    </w:p>
    <w:p w14:paraId="156928AB"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Wykonawca zobowiązuje się do wprowadzenia na Plac Budowy personelu, urządzeń, maszyn w liczbie dostosowanej do postępu budowy oraz do współpracy z innymi podwykonawcami oraz kierownictwem budowy. </w:t>
      </w:r>
    </w:p>
    <w:p w14:paraId="7E49EA34" w14:textId="77777777" w:rsidR="005C6EE7" w:rsidRDefault="00656D65" w:rsidP="00D933F4">
      <w:pPr>
        <w:pStyle w:val="Akapitzlist1"/>
        <w:numPr>
          <w:ilvl w:val="0"/>
          <w:numId w:val="2"/>
        </w:numPr>
        <w:spacing w:after="60" w:line="276" w:lineRule="auto"/>
        <w:ind w:left="567" w:hanging="567"/>
        <w:jc w:val="both"/>
        <w:rPr>
          <w:rFonts w:ascii="Cambria" w:hAnsi="Cambria"/>
        </w:rPr>
      </w:pPr>
      <w:r w:rsidRPr="00BF2EEB">
        <w:rPr>
          <w:rFonts w:ascii="Cambria" w:hAnsi="Cambria"/>
        </w:rPr>
        <w:t>Strony zobowiązują się do niezwłocznego powiadamiania się wzajemnie w formie pisemnej, o wszelkich okolicznościach, które mogą powodować przeszkody lub utrudnienia w realizacji Przedmiotu Umowy.</w:t>
      </w:r>
    </w:p>
    <w:p w14:paraId="74AAD508" w14:textId="77777777" w:rsidR="00BE5260" w:rsidRPr="00D933F4" w:rsidRDefault="00BE5260" w:rsidP="00BE5260">
      <w:pPr>
        <w:pStyle w:val="Akapitzlist1"/>
        <w:spacing w:after="60" w:line="276" w:lineRule="auto"/>
        <w:ind w:left="567"/>
        <w:jc w:val="both"/>
        <w:rPr>
          <w:rFonts w:ascii="Cambria" w:hAnsi="Cambria"/>
        </w:rPr>
      </w:pPr>
    </w:p>
    <w:p w14:paraId="58BB95C1" w14:textId="77777777" w:rsidR="00656D65" w:rsidRPr="00BF2EEB" w:rsidRDefault="00656D65">
      <w:pPr>
        <w:spacing w:after="240" w:line="276" w:lineRule="auto"/>
        <w:jc w:val="center"/>
        <w:rPr>
          <w:rFonts w:ascii="Cambria" w:hAnsi="Cambria"/>
        </w:rPr>
      </w:pPr>
      <w:r w:rsidRPr="00BF2EEB">
        <w:rPr>
          <w:rFonts w:ascii="Cambria" w:hAnsi="Cambria"/>
          <w:b/>
        </w:rPr>
        <w:t xml:space="preserve">§ 3 </w:t>
      </w:r>
      <w:r w:rsidRPr="00BF2EEB">
        <w:rPr>
          <w:rFonts w:ascii="Cambria" w:hAnsi="Cambria"/>
          <w:b/>
          <w:smallCaps/>
        </w:rPr>
        <w:t>Plac budowy</w:t>
      </w:r>
    </w:p>
    <w:p w14:paraId="2F6D0513"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Zamawiający przekaże Wykonawcy teren, na którym będą realizowane roboty stanowiące Przedmiot Umowy („Plac Budowy”) w terminie 7 dni od dnia zawarcia Umowy. </w:t>
      </w:r>
    </w:p>
    <w:p w14:paraId="04687C54"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Przekazanie Placu Budowy Wykonawcy nastąpi protokolarnie.</w:t>
      </w:r>
    </w:p>
    <w:p w14:paraId="37764E80"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ponosi wyłączną odpowiedzialność za wszelkie szkody powstałe na Placu Budowy od momentu jego przekazania do momentu zwrotu. </w:t>
      </w:r>
    </w:p>
    <w:p w14:paraId="50AE4FE1"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od momentu przekazania mu Placu Budowy, zgodnie z przepisami i odpadach, uzyskuje status wytwórcy odpadów powstałych na Placu Budowy.  </w:t>
      </w:r>
    </w:p>
    <w:p w14:paraId="4A3B3A3D"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obowiązany jest utrzymywać Plac Budowy w czystości, a odpady powstające w trakcie realizacji Przedmiotu Umowy zagospodarowywać zgodnie z przepisami o odpadach. </w:t>
      </w:r>
    </w:p>
    <w:p w14:paraId="5D360548"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obowiązany jest na własny koszt zapewnić ochronę Placu Budowy. </w:t>
      </w:r>
    </w:p>
    <w:p w14:paraId="7C759429"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zorganizuje zaplecze budowy na Placu Budowy. Koszty zorganizowania zaplecza budowy ponosi Wykonawca. </w:t>
      </w:r>
    </w:p>
    <w:p w14:paraId="45C1F682"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Zamawiający wskaże Wykonawcy miejsca poboru mediów. </w:t>
      </w:r>
    </w:p>
    <w:p w14:paraId="3D1ABEC1"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Wykonawca zaznajomi się z umiejscowieniem wszystkich istniejących instalacji i sieci znajdujących się na Placu Budowy, takich jak odwodnienia, linie telefoniczne, elektryczne, światłowody, wodociągi, gazociągi, ciepłociągi i podobne, przed 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4614D0AC"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2796392B"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lastRenderedPageBreak/>
        <w:t>§ 4</w:t>
      </w:r>
      <w:r w:rsidRPr="00BF2EEB">
        <w:rPr>
          <w:rFonts w:ascii="Cambria" w:hAnsi="Cambria" w:cs="Calibri Light"/>
          <w:b/>
          <w:bCs/>
          <w:smallCaps/>
          <w:color w:val="000000"/>
          <w:sz w:val="22"/>
          <w:szCs w:val="22"/>
          <w:shd w:val="clear" w:color="auto" w:fill="FFFFFF"/>
        </w:rPr>
        <w:t xml:space="preserve"> Terminy</w:t>
      </w:r>
      <w:bookmarkStart w:id="11" w:name="_GoBack"/>
      <w:bookmarkEnd w:id="11"/>
    </w:p>
    <w:p w14:paraId="491BE290" w14:textId="0BFFB239" w:rsidR="00D13F64" w:rsidRPr="00D13F64" w:rsidRDefault="00656D65" w:rsidP="00D13F64">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wykona Przedmiot Umowy w terminie </w:t>
      </w:r>
      <w:r w:rsidRPr="00BF2EEB">
        <w:rPr>
          <w:rFonts w:ascii="Cambria" w:hAnsi="Cambria" w:cs="Calibri Light"/>
          <w:b/>
          <w:bCs/>
          <w:shd w:val="clear" w:color="auto" w:fill="FFFFFF"/>
        </w:rPr>
        <w:t xml:space="preserve">do </w:t>
      </w:r>
      <w:r w:rsidR="0007221D">
        <w:rPr>
          <w:rFonts w:ascii="Cambria" w:hAnsi="Cambria" w:cs="Calibri Light"/>
          <w:b/>
          <w:bCs/>
          <w:shd w:val="clear" w:color="auto" w:fill="FFFFFF"/>
        </w:rPr>
        <w:t xml:space="preserve">4 </w:t>
      </w:r>
      <w:r w:rsidR="00CD739E">
        <w:rPr>
          <w:rFonts w:ascii="Cambria" w:hAnsi="Cambria" w:cs="Calibri Light"/>
          <w:b/>
          <w:bCs/>
          <w:shd w:val="clear" w:color="auto" w:fill="FFFFFF"/>
        </w:rPr>
        <w:t xml:space="preserve"> miesięcy</w:t>
      </w:r>
      <w:r w:rsidRPr="00BF2EEB">
        <w:rPr>
          <w:rFonts w:ascii="Cambria" w:hAnsi="Cambria" w:cs="Calibri Light"/>
          <w:b/>
          <w:bCs/>
          <w:shd w:val="clear" w:color="auto" w:fill="FFFFFF"/>
        </w:rPr>
        <w:t xml:space="preserve"> </w:t>
      </w:r>
      <w:bookmarkStart w:id="12" w:name="_Hlk68241801"/>
      <w:r w:rsidRPr="00BF2EEB">
        <w:rPr>
          <w:rFonts w:ascii="Cambria" w:hAnsi="Cambria" w:cs="Calibri Light"/>
          <w:b/>
          <w:bCs/>
          <w:shd w:val="clear" w:color="auto" w:fill="FFFFFF"/>
        </w:rPr>
        <w:t xml:space="preserve">od podpisania </w:t>
      </w:r>
      <w:r w:rsidRPr="00D13F64">
        <w:rPr>
          <w:rFonts w:ascii="Cambria" w:hAnsi="Cambria" w:cs="Calibri Light"/>
          <w:b/>
          <w:bCs/>
          <w:shd w:val="clear" w:color="auto" w:fill="FFFFFF"/>
        </w:rPr>
        <w:t>umowy</w:t>
      </w:r>
      <w:r w:rsidRPr="00D13F64">
        <w:rPr>
          <w:rFonts w:ascii="Cambria" w:hAnsi="Cambria" w:cs="Calibri Light"/>
          <w:bCs/>
          <w:shd w:val="clear" w:color="auto" w:fill="FFFFFF"/>
        </w:rPr>
        <w:t xml:space="preserve">  </w:t>
      </w:r>
      <w:bookmarkEnd w:id="12"/>
      <w:r w:rsidR="000B63BF" w:rsidRPr="00D13F64">
        <w:rPr>
          <w:rFonts w:ascii="Cambria" w:hAnsi="Cambria" w:cs="Calibri Light"/>
          <w:bCs/>
          <w:shd w:val="clear" w:color="auto" w:fill="FFFFFF"/>
        </w:rPr>
        <w:t>(</w:t>
      </w:r>
      <w:r w:rsidRPr="00D13F64">
        <w:rPr>
          <w:rFonts w:ascii="Cambria" w:hAnsi="Cambria" w:cs="Calibri Light"/>
          <w:bCs/>
          <w:shd w:val="clear" w:color="auto" w:fill="FFFFFF"/>
        </w:rPr>
        <w:t xml:space="preserve">„Termin Wykonania”).  </w:t>
      </w:r>
    </w:p>
    <w:p w14:paraId="4DCF9424"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Za termin zakończenia realizacji Przedmiotu Umowy uznaje się datę zgłoszenia gotowości do odbioru końcowego Przedmiotu Umowy.</w:t>
      </w:r>
    </w:p>
    <w:p w14:paraId="2F72FD26"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Przedmiot Umowy realizowany będzie zgodnie z opracowanym przez Wykonawcę i zaakceptowanym przez Zamawiającego harmonogramem rzeczowo – finansowym (dalej jako „Harmonogram”).</w:t>
      </w:r>
    </w:p>
    <w:p w14:paraId="69666D00"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Szczegółowe terminy realizacji Przedmiotu Umowy określa opracowany przez Wykonawcę Harmonogram, z którego powinna wynikać kolejność realizacji robót z uwzględnieniem wymaganych technologii, czasu realizacji i terminów.</w:t>
      </w:r>
    </w:p>
    <w:p w14:paraId="19707CCF"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Wykonawca w terminie 7 (siedmiu) dni od dnia zawarcia Umowy przedłoży Zamawiającemu do akceptacji projekt Harmonogramu, w formie pisemnej, ze szczegółowym opisem działań związanych z robotami budowlanymi.</w:t>
      </w:r>
    </w:p>
    <w:p w14:paraId="0B70C295" w14:textId="77777777" w:rsidR="00656D65" w:rsidRPr="00BF2EEB" w:rsidRDefault="00656D65">
      <w:pPr>
        <w:pStyle w:val="Tre"/>
        <w:numPr>
          <w:ilvl w:val="0"/>
          <w:numId w:val="4"/>
        </w:numPr>
        <w:spacing w:before="120" w:after="120" w:line="276" w:lineRule="auto"/>
        <w:ind w:left="567" w:hanging="567"/>
        <w:jc w:val="both"/>
        <w:rPr>
          <w:rFonts w:ascii="Cambria" w:hAnsi="Cambria" w:cs="Calibri Light"/>
          <w:bCs/>
          <w:shd w:val="clear" w:color="auto" w:fill="FFFFFF"/>
        </w:rPr>
      </w:pPr>
      <w:r w:rsidRPr="00BF2EEB">
        <w:rPr>
          <w:rFonts w:ascii="Cambria" w:hAnsi="Cambria" w:cs="Calibri Light"/>
          <w:bCs/>
          <w:shd w:val="clear" w:color="auto" w:fill="FFFFFF"/>
        </w:rPr>
        <w:t>Zamawiający zatwierdzi lub zgłosi uwagi do przedłożonego Harmonogramu w terminie do 3 (</w:t>
      </w:r>
      <w:r w:rsidR="00736C44" w:rsidRPr="00BF2EEB">
        <w:rPr>
          <w:rFonts w:ascii="Cambria" w:hAnsi="Cambria" w:cs="Calibri Light"/>
          <w:bCs/>
          <w:shd w:val="clear" w:color="auto" w:fill="FFFFFF"/>
        </w:rPr>
        <w:t>trzech</w:t>
      </w:r>
      <w:r w:rsidRPr="00BF2EEB">
        <w:rPr>
          <w:rFonts w:ascii="Cambria" w:hAnsi="Cambria" w:cs="Calibri Light"/>
          <w:bCs/>
          <w:shd w:val="clear" w:color="auto" w:fill="FFFFFF"/>
        </w:rPr>
        <w:t>) dni od dnia jego otrzymania. Nie zgłoszenie zastrzeżeń przez Zamawiającego w terminie 3 (</w:t>
      </w:r>
      <w:r w:rsidR="00736C44" w:rsidRPr="00BF2EEB">
        <w:rPr>
          <w:rFonts w:ascii="Cambria" w:hAnsi="Cambria" w:cs="Calibri Light"/>
          <w:bCs/>
          <w:shd w:val="clear" w:color="auto" w:fill="FFFFFF"/>
        </w:rPr>
        <w:t>trzech</w:t>
      </w:r>
      <w:r w:rsidRPr="00BF2EEB">
        <w:rPr>
          <w:rFonts w:ascii="Cambria" w:hAnsi="Cambria" w:cs="Calibri Light"/>
          <w:bCs/>
          <w:shd w:val="clear" w:color="auto" w:fill="FFFFFF"/>
        </w:rPr>
        <w:t>) dni od otrzymania Harmonogramu oznacza jego zatwierdzenie.</w:t>
      </w:r>
    </w:p>
    <w:p w14:paraId="7FE57623" w14:textId="3C73BFA2"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 Wykonawca uwzględni uwagi Zamawiającego i w terminie 7 dni od ich zgłoszenia i przedstawi w tym terminie poprawiony projekt Harmonogramu, zapisy ust. </w:t>
      </w:r>
      <w:r w:rsidR="00B752C3" w:rsidRPr="00BF2EEB">
        <w:rPr>
          <w:rFonts w:ascii="Cambria" w:hAnsi="Cambria" w:cs="Calibri Light"/>
          <w:bCs/>
          <w:shd w:val="clear" w:color="auto" w:fill="FFFFFF"/>
        </w:rPr>
        <w:t xml:space="preserve">6 </w:t>
      </w:r>
      <w:r w:rsidRPr="00BF2EEB">
        <w:rPr>
          <w:rFonts w:ascii="Cambria" w:hAnsi="Cambria" w:cs="Calibri Light"/>
          <w:bCs/>
          <w:shd w:val="clear" w:color="auto" w:fill="FFFFFF"/>
        </w:rPr>
        <w:t xml:space="preserve">stosuje się.  </w:t>
      </w:r>
    </w:p>
    <w:p w14:paraId="20F21CC5"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Wykonawca jest zobowiązany na bieżąco aktualizować harmonogram rzeczowo-finansowy do faktyc</w:t>
      </w:r>
      <w:r w:rsidR="00B752C3" w:rsidRPr="00BF2EEB">
        <w:rPr>
          <w:rFonts w:ascii="Cambria" w:hAnsi="Cambria" w:cs="Calibri Light"/>
          <w:bCs/>
          <w:shd w:val="clear" w:color="auto" w:fill="FFFFFF"/>
        </w:rPr>
        <w:t>znego postępu robót. Ustęp 3 - 7</w:t>
      </w:r>
      <w:r w:rsidRPr="00BF2EEB">
        <w:rPr>
          <w:rFonts w:ascii="Cambria" w:hAnsi="Cambria" w:cs="Calibri Light"/>
          <w:bCs/>
          <w:shd w:val="clear" w:color="auto" w:fill="FFFFFF"/>
        </w:rPr>
        <w:t xml:space="preserve"> niniejszego paragrafu stosuje się odpowiednio do zmiany Harmonogramu. Zmiany Harmonogramu nie stanowią zmiany Umowy o ile nie wpływają na Termin Wykonania.</w:t>
      </w:r>
    </w:p>
    <w:p w14:paraId="03467561"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t>§ 5</w:t>
      </w:r>
      <w:r w:rsidRPr="00BF2EEB">
        <w:rPr>
          <w:rFonts w:ascii="Cambria" w:hAnsi="Cambria" w:cs="Calibri Light"/>
          <w:b/>
          <w:bCs/>
          <w:smallCaps/>
          <w:color w:val="000000"/>
          <w:sz w:val="22"/>
          <w:szCs w:val="22"/>
          <w:shd w:val="clear" w:color="auto" w:fill="FFFFFF"/>
        </w:rPr>
        <w:t xml:space="preserve"> Obowiązki i uprawnienia Wykonawcy</w:t>
      </w:r>
    </w:p>
    <w:p w14:paraId="4111CC7A" w14:textId="77777777" w:rsidR="00656D65" w:rsidRPr="00BF2EEB" w:rsidRDefault="00656D65">
      <w:pPr>
        <w:pStyle w:val="Akapitzlist1"/>
        <w:numPr>
          <w:ilvl w:val="3"/>
          <w:numId w:val="5"/>
        </w:numPr>
        <w:spacing w:before="120" w:after="120" w:line="276" w:lineRule="auto"/>
        <w:ind w:left="567" w:hanging="567"/>
        <w:rPr>
          <w:rFonts w:ascii="Cambria" w:hAnsi="Cambria"/>
        </w:rPr>
      </w:pPr>
      <w:r w:rsidRPr="00BF2EEB">
        <w:rPr>
          <w:rFonts w:ascii="Cambria" w:hAnsi="Cambria" w:cs="Calibri Light"/>
          <w:bCs/>
          <w:shd w:val="clear" w:color="auto" w:fill="FFFFFF"/>
        </w:rPr>
        <w:t>Do obowiązków Wykonawcy należy w szczególności:</w:t>
      </w:r>
    </w:p>
    <w:p w14:paraId="62DE2DA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wykonanie robót wchodzących w zakres Przedmiotu Umowy zgodnie z Umową, Dokumentacją Projektową, zasadami wiedzy technicznej, obowiązującymi warunkami technicznymi, przepisami prawa;</w:t>
      </w:r>
    </w:p>
    <w:p w14:paraId="008B3006"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protokolarne przejęcie Placu Budowy;</w:t>
      </w:r>
    </w:p>
    <w:p w14:paraId="76BE186A"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wykonanie Przedmiotu Umowy przy udziale wykwalifikowanego personelu oraz wyposażenie personelu w sprzęt ochrony osobistej i narzędzia  niezbędne do prawidłowego wykonania Przedmiotu Umowy;</w:t>
      </w:r>
    </w:p>
    <w:p w14:paraId="75BB8A3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na żądanie Zamawiającego przedstawienie kopii dokumentów poświadczających aktualność badań lekarskich i szkoleń BHP wszystkich osób realizujących Przedmiot Umowy;</w:t>
      </w:r>
    </w:p>
    <w:p w14:paraId="36B2B1DB"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lastRenderedPageBreak/>
        <w:t>na żądanie Zamawiającego usunięcie z Placu Budowy osoby z personelu Wykonawcy, które swoim zachowaniem utrudniają realizację Umowy;</w:t>
      </w:r>
    </w:p>
    <w:p w14:paraId="005DEFDC"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używania do realizacji Przedmiotu Umowy wyłącznie materiałów zgodnych z przepisami o wyrobach budowlanych zgodnie z wymogami prawa oraz dokumentacją opisującą Przedmiot Umowy;</w:t>
      </w:r>
    </w:p>
    <w:p w14:paraId="2EC7817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korzystania wyłącznie ze sprawnych technicznie maszyn i urządzeń;</w:t>
      </w:r>
    </w:p>
    <w:p w14:paraId="36BEBB6D" w14:textId="52D790A8"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 xml:space="preserve">na każde żądanie Zamawiającego </w:t>
      </w:r>
      <w:r w:rsidR="00087E65">
        <w:rPr>
          <w:rFonts w:ascii="Cambria" w:hAnsi="Cambria" w:cs="Calibri Light"/>
          <w:bCs/>
          <w:shd w:val="clear" w:color="auto" w:fill="FFFFFF"/>
        </w:rPr>
        <w:t xml:space="preserve">i w terminie przez niego wyznaczonym, </w:t>
      </w:r>
      <w:r w:rsidRPr="00BF2EEB">
        <w:rPr>
          <w:rFonts w:ascii="Cambria" w:hAnsi="Cambria" w:cs="Calibri Light"/>
          <w:bCs/>
          <w:shd w:val="clear" w:color="auto" w:fill="FFFFFF"/>
        </w:rPr>
        <w:t>przedstawienie wszelkich dokumentów wymaganych dla dopuszczenia do eksploatacji używanych maszyn i urządzeń;</w:t>
      </w:r>
    </w:p>
    <w:p w14:paraId="4E291CD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realizacja zaleceń i poleceń Zamawiającego;</w:t>
      </w:r>
    </w:p>
    <w:p w14:paraId="1A452314"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zgłaszania do odbioru poszczególnych robót, w tym zanikających lub ulegających zakryciu;</w:t>
      </w:r>
    </w:p>
    <w:p w14:paraId="695F731B" w14:textId="2D645D5B"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przekazania Zamawiającemu wszelkich certyfikatów, deklaracji zgodności, atestów na wbudowane materiały przed ich wbudowaniem, protokołów odbiorów i innych niezbędnych dokumentów</w:t>
      </w:r>
      <w:r w:rsidR="00974D3E">
        <w:rPr>
          <w:rFonts w:ascii="Cambria" w:hAnsi="Cambria" w:cs="Calibri Light"/>
          <w:bCs/>
          <w:shd w:val="clear" w:color="auto" w:fill="FFFFFF"/>
        </w:rPr>
        <w:t>, w terminie co najmniej 5 dni przed ich wbudowaniem.</w:t>
      </w:r>
    </w:p>
    <w:p w14:paraId="0DCFBF88" w14:textId="0542B30C"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 xml:space="preserve">skompletowanie i przedstawienie Zamawiającemu dokumentów pozwalających na ocenę prawidłowego wykonania Przedmiot Umowy, a w szczególności: dokumentację powykonawczą, instrukcje obsługi i eksploatacji, dziennik budowy </w:t>
      </w:r>
      <w:r w:rsidR="00974D3E">
        <w:rPr>
          <w:rFonts w:ascii="Cambria" w:hAnsi="Cambria" w:cs="Calibri Light"/>
          <w:bCs/>
          <w:shd w:val="clear" w:color="auto" w:fill="FFFFFF"/>
        </w:rPr>
        <w:t xml:space="preserve">itp. w dniu </w:t>
      </w:r>
      <w:r w:rsidR="009C1E94">
        <w:rPr>
          <w:rFonts w:ascii="Cambria" w:hAnsi="Cambria" w:cs="Calibri Light"/>
          <w:bCs/>
          <w:shd w:val="clear" w:color="auto" w:fill="FFFFFF"/>
        </w:rPr>
        <w:t xml:space="preserve">pisemnego </w:t>
      </w:r>
      <w:r w:rsidR="00974D3E">
        <w:rPr>
          <w:rFonts w:ascii="Cambria" w:hAnsi="Cambria" w:cs="Calibri Light"/>
          <w:bCs/>
          <w:shd w:val="clear" w:color="auto" w:fill="FFFFFF"/>
        </w:rPr>
        <w:t xml:space="preserve">zgłoszenia </w:t>
      </w:r>
      <w:r w:rsidR="009C1E94">
        <w:rPr>
          <w:rFonts w:ascii="Cambria" w:hAnsi="Cambria" w:cs="Calibri Light"/>
          <w:bCs/>
          <w:shd w:val="clear" w:color="auto" w:fill="FFFFFF"/>
        </w:rPr>
        <w:t>gotowości do odbioru.</w:t>
      </w:r>
      <w:r w:rsidRPr="00BF2EEB">
        <w:rPr>
          <w:rFonts w:ascii="Cambria" w:hAnsi="Cambria" w:cs="Calibri Light"/>
          <w:bCs/>
          <w:shd w:val="clear" w:color="auto" w:fill="FFFFFF"/>
        </w:rPr>
        <w:t xml:space="preserve"> </w:t>
      </w:r>
    </w:p>
    <w:p w14:paraId="75F38D62"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ubezpieczenia na zasadach opisanych w Umowie;</w:t>
      </w:r>
    </w:p>
    <w:p w14:paraId="1B83E5A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zabezpieczenia oraz ochrony przed uszkodzeniem, zniszczeniem wykonanych robót do czasu końcowego odbioru przez Zamawiającego;</w:t>
      </w:r>
    </w:p>
    <w:p w14:paraId="2E0E3E04" w14:textId="3F8B875D"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przestrzegania przepisów prawa budowlanego, bezpieczeństwa i higieny pracy, bezpieczeństwa przeciwpożarowego;</w:t>
      </w:r>
    </w:p>
    <w:p w14:paraId="736DED13"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zachowania czystości Placu Budowy i zaplecza budowy;</w:t>
      </w:r>
    </w:p>
    <w:p w14:paraId="5B2CF8FF"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zachowania czystości dróg publicznych;</w:t>
      </w:r>
    </w:p>
    <w:p w14:paraId="67593BA8"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zapewnienie ochrony środowiska na Placu Budowy oraz w bezpośrednim otoczeniu;</w:t>
      </w:r>
    </w:p>
    <w:p w14:paraId="655280E2"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płacenie wynagrodzenia na rzecz Podwykonawców;</w:t>
      </w:r>
    </w:p>
    <w:p w14:paraId="29274AA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sporządzenia dokumentacji powykonawczej;</w:t>
      </w:r>
    </w:p>
    <w:p w14:paraId="636889E4" w14:textId="3F8055F7" w:rsidR="000916DC" w:rsidRPr="00BF2EEB" w:rsidRDefault="000916DC" w:rsidP="00D8076A">
      <w:pPr>
        <w:pStyle w:val="Akapitzlist1"/>
        <w:numPr>
          <w:ilvl w:val="0"/>
          <w:numId w:val="6"/>
        </w:numPr>
        <w:spacing w:before="60" w:after="60" w:line="276" w:lineRule="auto"/>
        <w:ind w:left="1134" w:hanging="425"/>
        <w:jc w:val="both"/>
        <w:rPr>
          <w:rFonts w:ascii="Cambria" w:hAnsi="Cambria"/>
        </w:rPr>
      </w:pPr>
      <w:r w:rsidRPr="000916DC">
        <w:rPr>
          <w:rFonts w:ascii="Cambria" w:hAnsi="Cambria"/>
        </w:rPr>
        <w:t>zapewnienia obsługi geodezyjnej w zakresie wytyczania, bieżącej inwentaryzacji geodezyjnej elementów robót oraz wykonanie geodezyjnej powykonawczej inwentaryzacji obiektu</w:t>
      </w:r>
      <w:r w:rsidR="009C1E94">
        <w:rPr>
          <w:rFonts w:ascii="Cambria" w:hAnsi="Cambria"/>
        </w:rPr>
        <w:t xml:space="preserve"> i przekazanie jej Zamawiającemu w dniu odbioru</w:t>
      </w:r>
      <w:r w:rsidR="00EF1416">
        <w:rPr>
          <w:rFonts w:ascii="Cambria" w:hAnsi="Cambria"/>
        </w:rPr>
        <w:t>.</w:t>
      </w:r>
    </w:p>
    <w:p w14:paraId="3C7ECEC3" w14:textId="77777777" w:rsidR="00656D65" w:rsidRPr="00BF2EEB" w:rsidRDefault="00656D65">
      <w:pPr>
        <w:pStyle w:val="Akapitzlist1"/>
        <w:numPr>
          <w:ilvl w:val="3"/>
          <w:numId w:val="5"/>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będzie odpowiedzialny za cały sprzęt Wykonawcy. </w:t>
      </w:r>
    </w:p>
    <w:p w14:paraId="67CEEDFF" w14:textId="77777777" w:rsidR="00656D65" w:rsidRPr="00BF2EEB" w:rsidRDefault="00656D65">
      <w:pPr>
        <w:pStyle w:val="Akapitzlist1"/>
        <w:numPr>
          <w:ilvl w:val="3"/>
          <w:numId w:val="5"/>
        </w:numPr>
        <w:spacing w:after="60" w:line="276" w:lineRule="auto"/>
        <w:ind w:left="567" w:hanging="567"/>
        <w:jc w:val="both"/>
        <w:rPr>
          <w:rFonts w:ascii="Cambria" w:hAnsi="Cambria"/>
        </w:rPr>
      </w:pPr>
      <w:r w:rsidRPr="00BF2EEB">
        <w:rPr>
          <w:rFonts w:ascii="Cambria" w:hAnsi="Cambria" w:cs="Calibri Light"/>
          <w:shd w:val="clear" w:color="auto" w:fill="FFFFFF"/>
        </w:rPr>
        <w:t>Wykonawca jest zobowiązany przechowywać i zabezpieczać na własny koszt materiały zgodnie z instrukcjami producentów. Wszelkie koszty z tym związane uważa się za zawarte w Wynagrodzeniu i z tego tytułu Wykonawcy nie należy się żadne dodatkowe wynagrodzenie. Wszelkie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Składowanie w żaden sposób nie może powodować uszkodzenia lub obniżenia parametrów technicznych materiałów. Zamawiający może żądać zmiany miejsca lub sposobu składowania, jeżeli zostaje stwierdzona możliwość uszkodzenia lub obniżenia parametrów technicznych.</w:t>
      </w:r>
    </w:p>
    <w:p w14:paraId="088D43B4" w14:textId="77777777" w:rsidR="00656D65" w:rsidRPr="00BF2EEB" w:rsidRDefault="00656D65">
      <w:pPr>
        <w:pStyle w:val="Akapitzlist1"/>
        <w:numPr>
          <w:ilvl w:val="3"/>
          <w:numId w:val="5"/>
        </w:numPr>
        <w:spacing w:before="60" w:after="240" w:line="276" w:lineRule="auto"/>
        <w:ind w:left="567" w:hanging="567"/>
        <w:jc w:val="both"/>
        <w:rPr>
          <w:rFonts w:ascii="Cambria" w:hAnsi="Cambria"/>
        </w:rPr>
      </w:pPr>
      <w:r w:rsidRPr="00BF2EEB">
        <w:rPr>
          <w:rFonts w:ascii="Cambria" w:hAnsi="Cambria" w:cs="Calibri Light"/>
          <w:shd w:val="clear" w:color="auto" w:fill="FFFFFF"/>
        </w:rPr>
        <w:t xml:space="preserve">Przedmiot Umowy będzie wykonywany przez Wykonawcę przy pomocy personelu wskazanego w Ofercie i materiałów własnych. </w:t>
      </w:r>
    </w:p>
    <w:p w14:paraId="2E6B11BB" w14:textId="77777777" w:rsidR="001E6F4B" w:rsidRPr="00BF2EEB" w:rsidRDefault="001E6F4B" w:rsidP="001E6F4B">
      <w:pPr>
        <w:pStyle w:val="Akapitzlist1"/>
        <w:spacing w:before="60" w:after="240" w:line="276" w:lineRule="auto"/>
        <w:ind w:left="567"/>
        <w:jc w:val="both"/>
        <w:rPr>
          <w:rFonts w:ascii="Cambria" w:hAnsi="Cambria"/>
        </w:rPr>
      </w:pPr>
    </w:p>
    <w:p w14:paraId="5C93F565" w14:textId="77777777" w:rsidR="00656D65" w:rsidRDefault="00656D65">
      <w:pPr>
        <w:pStyle w:val="Akapitzlist1"/>
        <w:spacing w:before="120" w:after="240" w:line="276" w:lineRule="auto"/>
        <w:ind w:left="0"/>
        <w:jc w:val="center"/>
        <w:rPr>
          <w:rFonts w:ascii="Cambria" w:hAnsi="Cambria" w:cs="Calibri Light"/>
          <w:b/>
          <w:smallCaps/>
          <w:shd w:val="clear" w:color="auto" w:fill="FFFFFF"/>
        </w:rPr>
      </w:pPr>
      <w:r w:rsidRPr="00BF2EEB">
        <w:rPr>
          <w:rFonts w:ascii="Cambria" w:hAnsi="Cambria" w:cs="Calibri Light"/>
          <w:b/>
          <w:shd w:val="clear" w:color="auto" w:fill="FFFFFF"/>
        </w:rPr>
        <w:lastRenderedPageBreak/>
        <w:t>§ 6</w:t>
      </w:r>
      <w:r w:rsidRPr="00BF2EEB">
        <w:rPr>
          <w:rFonts w:ascii="Cambria" w:hAnsi="Cambria" w:cs="Calibri Light"/>
          <w:b/>
          <w:smallCaps/>
          <w:shd w:val="clear" w:color="auto" w:fill="FFFFFF"/>
        </w:rPr>
        <w:t xml:space="preserve"> Obowiązki i uprawnienia Zamawiającego</w:t>
      </w:r>
    </w:p>
    <w:p w14:paraId="333A01F4" w14:textId="77777777" w:rsidR="0029172B" w:rsidRPr="00BF2EEB" w:rsidRDefault="0029172B">
      <w:pPr>
        <w:pStyle w:val="Akapitzlist1"/>
        <w:spacing w:before="120" w:after="240" w:line="276" w:lineRule="auto"/>
        <w:ind w:left="0"/>
        <w:jc w:val="center"/>
        <w:rPr>
          <w:rFonts w:ascii="Cambria" w:hAnsi="Cambria"/>
        </w:rPr>
      </w:pPr>
    </w:p>
    <w:p w14:paraId="5369B472" w14:textId="77777777" w:rsidR="00656D65" w:rsidRPr="00BF2EEB"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Poza innymi obowiązkami określonymi w Umowie lub wynikającymi z przepisów prawa, Zamawiający jest obowiązany do:</w:t>
      </w:r>
    </w:p>
    <w:p w14:paraId="193C6C35" w14:textId="66D4C8A2"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wprowadzeni</w:t>
      </w:r>
      <w:r w:rsidR="0005321C">
        <w:rPr>
          <w:rFonts w:ascii="Cambria" w:hAnsi="Cambria" w:cs="Calibri Light"/>
          <w:shd w:val="clear" w:color="auto" w:fill="FFFFFF"/>
        </w:rPr>
        <w:t>a</w:t>
      </w:r>
      <w:r w:rsidRPr="00BF2EEB">
        <w:rPr>
          <w:rFonts w:ascii="Cambria" w:hAnsi="Cambria" w:cs="Calibri Light"/>
          <w:shd w:val="clear" w:color="auto" w:fill="FFFFFF"/>
        </w:rPr>
        <w:t xml:space="preserve"> Wykonawcy na Plac Budowy;</w:t>
      </w:r>
    </w:p>
    <w:p w14:paraId="3E0FEB38"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 przypadku, gdy zgodnie z przepisami prawa budowlanego personel Wykonawcy będzie uprawniony do dokonywania wpisów w dzienniku budowy udostępnienia Wykonawcy dziennika budowy;</w:t>
      </w:r>
    </w:p>
    <w:p w14:paraId="03BFA581"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wskazania Wykonawcy powierzchni do składowania materiałów;</w:t>
      </w:r>
    </w:p>
    <w:p w14:paraId="6A3CF763"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dokonywania odbiorów Przedmiotu Umowy w terminach i na zasadach określonych w Umowie;</w:t>
      </w:r>
    </w:p>
    <w:p w14:paraId="3FEB93A4"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zwalniania Zabezpieczenia na zasadach określonych w Umowie;</w:t>
      </w:r>
    </w:p>
    <w:p w14:paraId="4B8BCC06" w14:textId="0C21E47E"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zapłaty Wykonawcy wynagrodzenia w terminach wskazanych w Umowie za roboty wykonane zgodnie z postanowieniami Umowy</w:t>
      </w:r>
      <w:r w:rsidR="0005321C">
        <w:rPr>
          <w:rFonts w:ascii="Cambria" w:hAnsi="Cambria" w:cs="Calibri Light"/>
          <w:shd w:val="clear" w:color="auto" w:fill="FFFFFF"/>
        </w:rPr>
        <w:t>.</w:t>
      </w:r>
    </w:p>
    <w:p w14:paraId="4D1EED07" w14:textId="77777777" w:rsidR="00656D65" w:rsidRPr="00BF2EEB"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Zamawiający jest uprawniony do:</w:t>
      </w:r>
    </w:p>
    <w:p w14:paraId="36780022" w14:textId="77777777" w:rsidR="00656D65" w:rsidRPr="00BF2EEB" w:rsidRDefault="00656D65">
      <w:pPr>
        <w:pStyle w:val="Akapitzlist1"/>
        <w:numPr>
          <w:ilvl w:val="3"/>
          <w:numId w:val="8"/>
        </w:numPr>
        <w:spacing w:before="120" w:after="120" w:line="276" w:lineRule="auto"/>
        <w:ind w:left="1418" w:hanging="567"/>
        <w:jc w:val="both"/>
        <w:rPr>
          <w:rFonts w:ascii="Cambria" w:hAnsi="Cambria"/>
        </w:rPr>
      </w:pPr>
      <w:r w:rsidRPr="00BF2EEB">
        <w:rPr>
          <w:rFonts w:ascii="Cambria" w:hAnsi="Cambria" w:cs="Calibri Light"/>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34A9E2FB" w14:textId="77777777" w:rsidR="00656D65" w:rsidRPr="00BF2EEB" w:rsidRDefault="00656D65">
      <w:pPr>
        <w:pStyle w:val="Akapitzlist1"/>
        <w:numPr>
          <w:ilvl w:val="3"/>
          <w:numId w:val="8"/>
        </w:numPr>
        <w:spacing w:before="120" w:after="120" w:line="276" w:lineRule="auto"/>
        <w:ind w:left="1418" w:hanging="567"/>
        <w:jc w:val="both"/>
        <w:rPr>
          <w:rFonts w:ascii="Cambria" w:hAnsi="Cambria"/>
        </w:rPr>
      </w:pPr>
      <w:r w:rsidRPr="00BF2EEB">
        <w:rPr>
          <w:rFonts w:ascii="Cambria" w:hAnsi="Cambria" w:cs="Calibri Light"/>
          <w:shd w:val="clear" w:color="auto" w:fill="FFFFFF"/>
        </w:rPr>
        <w:t>żądania usunięcia z Placu Budowy podmiotów lub osób, które w ocenie Zamawiającego nie legitymują się wymaganymi kwalifikacjami lub których obecność jest zbędna z punktu widzenia Przedmiotu Umowy;</w:t>
      </w:r>
    </w:p>
    <w:p w14:paraId="74758DB9" w14:textId="77777777" w:rsidR="00656D65" w:rsidRPr="00BF2EEB" w:rsidRDefault="00656D65" w:rsidP="00D55522">
      <w:pPr>
        <w:pStyle w:val="Akapitzlist1"/>
        <w:numPr>
          <w:ilvl w:val="3"/>
          <w:numId w:val="8"/>
        </w:numPr>
        <w:spacing w:before="60" w:after="60" w:line="276" w:lineRule="auto"/>
        <w:ind w:left="1418" w:hanging="567"/>
        <w:contextualSpacing w:val="0"/>
        <w:jc w:val="both"/>
        <w:rPr>
          <w:rFonts w:ascii="Cambria" w:hAnsi="Cambria"/>
        </w:rPr>
      </w:pPr>
      <w:r w:rsidRPr="00BF2EEB">
        <w:rPr>
          <w:rFonts w:ascii="Cambria" w:hAnsi="Cambria" w:cs="Calibri Light"/>
          <w:shd w:val="clear" w:color="auto" w:fill="FFFFFF"/>
        </w:rPr>
        <w:t xml:space="preserve">wyznaczyć inspektora nadzoru, który będzie sprawował obowiązki i uprawnienia przypisane Zamawiającemu w Umowie („Inspektor”). </w:t>
      </w:r>
    </w:p>
    <w:p w14:paraId="6F94A58B" w14:textId="1A61FB38" w:rsidR="00656D65" w:rsidRPr="00BF2EEB" w:rsidRDefault="00656D65" w:rsidP="00035F09">
      <w:pPr>
        <w:pStyle w:val="Akapitzlist1"/>
        <w:spacing w:before="60" w:after="60" w:line="276" w:lineRule="auto"/>
        <w:ind w:left="1418"/>
        <w:contextualSpacing w:val="0"/>
        <w:jc w:val="both"/>
        <w:rPr>
          <w:rFonts w:ascii="Cambria" w:hAnsi="Cambria"/>
        </w:rPr>
      </w:pPr>
      <w:r w:rsidRPr="00BF2EEB">
        <w:rPr>
          <w:rFonts w:ascii="Cambria" w:hAnsi="Cambria" w:cs="Calibri Light"/>
          <w:shd w:val="clear" w:color="auto" w:fill="FFFFFF"/>
        </w:rPr>
        <w:t>Inspektor nie będzie miał uprawnień do dokonywania zmiany Umowy. Inspektor 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Inspektor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BF2EEB">
        <w:rPr>
          <w:rFonts w:ascii="Cambria" w:hAnsi="Cambria" w:cs="Calibri Light"/>
          <w:shd w:val="clear" w:color="auto" w:fill="FFFFFF"/>
        </w:rPr>
        <w:tab/>
      </w:r>
      <w:r w:rsidRPr="00BF2EEB">
        <w:rPr>
          <w:rFonts w:ascii="Cambria" w:hAnsi="Cambria" w:cs="Calibri Light"/>
          <w:shd w:val="clear" w:color="auto" w:fill="FFFFFF"/>
        </w:rPr>
        <w:tab/>
      </w:r>
    </w:p>
    <w:p w14:paraId="349FB78A" w14:textId="77777777" w:rsidR="00656D65" w:rsidRPr="00BF2EEB" w:rsidRDefault="00656D65" w:rsidP="00D55522">
      <w:pPr>
        <w:pStyle w:val="Akapitzlist1"/>
        <w:spacing w:before="60" w:after="60" w:line="276" w:lineRule="auto"/>
        <w:ind w:left="1418"/>
        <w:contextualSpacing w:val="0"/>
        <w:jc w:val="both"/>
        <w:rPr>
          <w:rFonts w:ascii="Cambria" w:hAnsi="Cambria"/>
        </w:rPr>
      </w:pPr>
      <w:r w:rsidRPr="00BF2EEB">
        <w:rPr>
          <w:rFonts w:ascii="Cambria" w:hAnsi="Cambria" w:cs="Calibri Light"/>
          <w:shd w:val="clear" w:color="auto" w:fill="FFFFFF"/>
        </w:rPr>
        <w:t>Wykonawca będzie przyjmował polecenia wyłącznie od Zamawiającego lub działającego w jego imieniu Inspektora. Jeżeli jednak polecenie będzie stanowiło zmianę Umowy, to w takiej sytuacji Strony postąpią zgodnie z postanowieniami Umowy dotyczącymi jej zmian.</w:t>
      </w:r>
    </w:p>
    <w:p w14:paraId="6E50EE4A" w14:textId="77777777" w:rsidR="005C6EE7" w:rsidRPr="005C6EE7"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Zamawiający może wydać Wykonawcy polecenia wykonania koniecznych robót lub usunięcia wad lub usterek. Polecenie Zamawiającego będzie traktowane jako działanie zgodne z Umową. </w:t>
      </w:r>
    </w:p>
    <w:p w14:paraId="31D27FD3" w14:textId="77777777" w:rsidR="005C6EE7" w:rsidRPr="005C6EE7" w:rsidRDefault="00656D65" w:rsidP="005C6EE7">
      <w:pPr>
        <w:pStyle w:val="Akapitzlist1"/>
        <w:numPr>
          <w:ilvl w:val="0"/>
          <w:numId w:val="7"/>
        </w:numPr>
        <w:spacing w:before="120" w:after="120" w:line="276" w:lineRule="auto"/>
        <w:ind w:left="567" w:hanging="567"/>
        <w:jc w:val="both"/>
        <w:rPr>
          <w:rFonts w:ascii="Cambria" w:hAnsi="Cambria" w:cs="Calibri Light"/>
          <w:shd w:val="clear" w:color="auto" w:fill="FFFFFF"/>
        </w:rPr>
      </w:pPr>
      <w:r w:rsidRPr="005C6EE7">
        <w:rPr>
          <w:rFonts w:ascii="Cambria" w:hAnsi="Cambria" w:cs="Calibri Light"/>
          <w:shd w:val="clear" w:color="auto" w:fill="FFFFFF"/>
        </w:rPr>
        <w:t xml:space="preserve">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w:t>
      </w:r>
      <w:r w:rsidRPr="005C6EE7">
        <w:rPr>
          <w:rFonts w:ascii="Cambria" w:hAnsi="Cambria" w:cs="Calibri Light"/>
          <w:shd w:val="clear" w:color="auto" w:fill="FFFFFF"/>
        </w:rPr>
        <w:lastRenderedPageBreak/>
        <w:t>przez Zamawiającego pisemnego odrzucenia polecenia w ciągu 2 dni  po otrzymaniu takiego polecenia, to polecenie Zamawiającego uznaje się za przyjęte do realizacji przez Wykonawcę.</w:t>
      </w:r>
    </w:p>
    <w:p w14:paraId="737E8DB4" w14:textId="77777777" w:rsidR="00656D65" w:rsidRPr="00BF2EEB" w:rsidRDefault="00656D65">
      <w:pPr>
        <w:spacing w:before="240" w:after="240" w:line="276" w:lineRule="auto"/>
        <w:ind w:left="340"/>
        <w:jc w:val="center"/>
        <w:rPr>
          <w:rFonts w:ascii="Cambria" w:hAnsi="Cambria"/>
        </w:rPr>
      </w:pPr>
      <w:r w:rsidRPr="00BF2EEB">
        <w:rPr>
          <w:rFonts w:ascii="Cambria" w:hAnsi="Cambria" w:cs="Calibri Light"/>
          <w:b/>
          <w:shd w:val="clear" w:color="auto" w:fill="FFFFFF"/>
        </w:rPr>
        <w:t xml:space="preserve">§ 7 </w:t>
      </w:r>
      <w:r w:rsidRPr="00BF2EEB">
        <w:rPr>
          <w:rFonts w:ascii="Cambria" w:hAnsi="Cambria" w:cs="Arial"/>
          <w:b/>
          <w:smallCaps/>
        </w:rPr>
        <w:t>Przedstawiciele Stron</w:t>
      </w:r>
    </w:p>
    <w:p w14:paraId="590F1A3D" w14:textId="77777777" w:rsidR="00656D65" w:rsidRPr="00BF2EEB" w:rsidRDefault="00656D65" w:rsidP="00D55522">
      <w:pPr>
        <w:numPr>
          <w:ilvl w:val="0"/>
          <w:numId w:val="10"/>
        </w:numPr>
        <w:tabs>
          <w:tab w:val="clear" w:pos="340"/>
        </w:tabs>
        <w:spacing w:line="276" w:lineRule="auto"/>
        <w:ind w:left="567" w:hanging="567"/>
        <w:jc w:val="both"/>
        <w:rPr>
          <w:rFonts w:ascii="Cambria" w:hAnsi="Cambria"/>
        </w:rPr>
      </w:pPr>
      <w:r w:rsidRPr="00BF2EEB">
        <w:rPr>
          <w:rFonts w:ascii="Cambria" w:hAnsi="Cambria" w:cs="Arial"/>
        </w:rPr>
        <w:t xml:space="preserve">Ze strony Zamawiającego nadzór nad robotami stanowiącymi przedmiot niniejszej umowy pełnić będzie powołany inspektor nadzoru inwestorskiego w </w:t>
      </w:r>
      <w:r w:rsidR="00C80121">
        <w:rPr>
          <w:rFonts w:ascii="Cambria" w:hAnsi="Cambria" w:cs="Arial"/>
        </w:rPr>
        <w:t>osobie Anna Rejman</w:t>
      </w:r>
      <w:r w:rsidRPr="00BF2EEB">
        <w:rPr>
          <w:rFonts w:ascii="Cambria" w:hAnsi="Cambria" w:cs="Arial"/>
        </w:rPr>
        <w:t xml:space="preserve">. </w:t>
      </w:r>
    </w:p>
    <w:p w14:paraId="336E8D13" w14:textId="77777777" w:rsidR="00656D65" w:rsidRPr="00BF2EEB" w:rsidRDefault="00656D65" w:rsidP="00D55522">
      <w:pPr>
        <w:numPr>
          <w:ilvl w:val="0"/>
          <w:numId w:val="10"/>
        </w:numPr>
        <w:tabs>
          <w:tab w:val="clear" w:pos="340"/>
        </w:tabs>
        <w:spacing w:line="276" w:lineRule="auto"/>
        <w:ind w:left="567" w:hanging="567"/>
        <w:jc w:val="both"/>
        <w:rPr>
          <w:rFonts w:ascii="Cambria" w:hAnsi="Cambria"/>
        </w:rPr>
      </w:pPr>
      <w:r w:rsidRPr="00BF2EEB">
        <w:rPr>
          <w:rFonts w:ascii="Cambria" w:hAnsi="Cambria" w:cs="Arial"/>
        </w:rPr>
        <w:t>Wykonawca ustanawia kierownika budowy:</w:t>
      </w:r>
    </w:p>
    <w:p w14:paraId="3326CF7F" w14:textId="77777777" w:rsidR="00656D65" w:rsidRPr="00D933F4" w:rsidRDefault="00CD739E" w:rsidP="00D933F4">
      <w:pPr>
        <w:numPr>
          <w:ilvl w:val="0"/>
          <w:numId w:val="32"/>
        </w:numPr>
        <w:spacing w:line="276" w:lineRule="auto"/>
        <w:ind w:left="993" w:hanging="426"/>
        <w:jc w:val="both"/>
        <w:rPr>
          <w:rFonts w:ascii="Cambria" w:hAnsi="Cambria"/>
        </w:rPr>
      </w:pPr>
      <w:r>
        <w:rPr>
          <w:rFonts w:ascii="Cambria" w:hAnsi="Cambria" w:cs="Arial"/>
        </w:rPr>
        <w:t>kierownik budowy ………………………….</w:t>
      </w:r>
      <w:r w:rsidR="00656D65" w:rsidRPr="00BF2EEB">
        <w:rPr>
          <w:rFonts w:ascii="Cambria" w:hAnsi="Cambria" w:cs="Arial"/>
        </w:rPr>
        <w:t>, po</w:t>
      </w:r>
      <w:r w:rsidR="00AD1563">
        <w:rPr>
          <w:rFonts w:ascii="Cambria" w:hAnsi="Cambria" w:cs="Arial"/>
        </w:rPr>
        <w:t>siadający</w:t>
      </w:r>
      <w:r>
        <w:rPr>
          <w:rFonts w:ascii="Cambria" w:hAnsi="Cambria" w:cs="Arial"/>
        </w:rPr>
        <w:t xml:space="preserve"> uprawnienia nr …………………………</w:t>
      </w:r>
      <w:r w:rsidR="00656D65" w:rsidRPr="00BF2EEB">
        <w:rPr>
          <w:rFonts w:ascii="Cambria" w:hAnsi="Cambria" w:cs="Arial"/>
        </w:rPr>
        <w:t>;</w:t>
      </w:r>
    </w:p>
    <w:p w14:paraId="72F2FA73" w14:textId="77777777" w:rsidR="00656D65" w:rsidRPr="00BF2EEB" w:rsidRDefault="00656D65">
      <w:pPr>
        <w:pStyle w:val="Akapitzlist1"/>
        <w:spacing w:before="240" w:after="240" w:line="276" w:lineRule="auto"/>
        <w:ind w:left="340"/>
        <w:jc w:val="center"/>
        <w:rPr>
          <w:rFonts w:ascii="Cambria" w:hAnsi="Cambria"/>
        </w:rPr>
      </w:pPr>
      <w:r w:rsidRPr="000916DC">
        <w:rPr>
          <w:rFonts w:ascii="Cambria" w:hAnsi="Cambria" w:cs="Calibri Light"/>
          <w:b/>
          <w:shd w:val="clear" w:color="auto" w:fill="FFFFFF"/>
        </w:rPr>
        <w:t xml:space="preserve">§ 8 </w:t>
      </w:r>
      <w:r w:rsidRPr="000916DC">
        <w:rPr>
          <w:rFonts w:ascii="Cambria" w:hAnsi="Cambria" w:cs="Arial"/>
          <w:b/>
          <w:smallCaps/>
        </w:rPr>
        <w:t>Wynagrodzenie</w:t>
      </w:r>
    </w:p>
    <w:p w14:paraId="6E7EFA45" w14:textId="77777777" w:rsidR="00656D65" w:rsidRPr="00BF2EEB" w:rsidRDefault="00656D65" w:rsidP="00636AD1">
      <w:pPr>
        <w:pStyle w:val="Akapitzlist1"/>
        <w:numPr>
          <w:ilvl w:val="1"/>
          <w:numId w:val="10"/>
        </w:numPr>
        <w:tabs>
          <w:tab w:val="clear" w:pos="1440"/>
          <w:tab w:val="num" w:pos="567"/>
        </w:tabs>
        <w:spacing w:line="276" w:lineRule="auto"/>
        <w:ind w:left="567" w:hanging="567"/>
        <w:jc w:val="both"/>
        <w:rPr>
          <w:rFonts w:ascii="Cambria" w:hAnsi="Cambria"/>
        </w:rPr>
      </w:pPr>
      <w:r w:rsidRPr="00BF2EEB">
        <w:rPr>
          <w:rFonts w:ascii="Cambria" w:hAnsi="Cambria" w:cs="Arial"/>
        </w:rPr>
        <w:t>Za wykonanie Przedmiotu Umowy Zamawiający zobowiązuje się zapłacić Wykonawcy wynagrodzenie</w:t>
      </w:r>
      <w:r w:rsidR="00AD1563">
        <w:rPr>
          <w:rFonts w:ascii="Cambria" w:hAnsi="Cambria" w:cs="Arial"/>
        </w:rPr>
        <w:t xml:space="preserve"> kosztorysowe w wysokości </w:t>
      </w:r>
      <w:r w:rsidR="00CD739E">
        <w:rPr>
          <w:rFonts w:ascii="Cambria" w:hAnsi="Cambria" w:cs="Arial"/>
          <w:b/>
        </w:rPr>
        <w:t>……………………..</w:t>
      </w:r>
      <w:r w:rsidRPr="00F84EF1">
        <w:rPr>
          <w:rFonts w:ascii="Cambria" w:hAnsi="Cambria" w:cs="Arial"/>
          <w:b/>
        </w:rPr>
        <w:t xml:space="preserve"> zł brutto</w:t>
      </w:r>
      <w:r w:rsidRPr="00BF2EEB">
        <w:rPr>
          <w:rFonts w:ascii="Cambria" w:hAnsi="Cambria" w:cs="Arial"/>
        </w:rPr>
        <w:t xml:space="preserve"> </w:t>
      </w:r>
      <w:r w:rsidR="00CD739E">
        <w:rPr>
          <w:rFonts w:ascii="Cambria" w:hAnsi="Cambria" w:cs="Arial"/>
          <w:b/>
        </w:rPr>
        <w:t>(słownie: ……………………………… zł ……..</w:t>
      </w:r>
      <w:r w:rsidR="00AD1563" w:rsidRPr="00F84EF1">
        <w:rPr>
          <w:rFonts w:ascii="Cambria" w:hAnsi="Cambria" w:cs="Arial"/>
          <w:b/>
        </w:rPr>
        <w:t xml:space="preserve"> groszy</w:t>
      </w:r>
      <w:r w:rsidRPr="00F84EF1">
        <w:rPr>
          <w:rFonts w:ascii="Cambria" w:hAnsi="Cambria" w:cs="Arial"/>
          <w:b/>
        </w:rPr>
        <w:t>)</w:t>
      </w:r>
      <w:r w:rsidRPr="00BF2EEB">
        <w:rPr>
          <w:rFonts w:ascii="Cambria" w:hAnsi="Cambria" w:cs="Arial"/>
        </w:rPr>
        <w:t>(dalej: „Wynagrodzenie”).</w:t>
      </w:r>
    </w:p>
    <w:p w14:paraId="185429DF" w14:textId="77777777" w:rsidR="00656D65" w:rsidRPr="00BF2EEB" w:rsidRDefault="00656D65" w:rsidP="00636AD1">
      <w:pPr>
        <w:pStyle w:val="Akapitzlist1"/>
        <w:numPr>
          <w:ilvl w:val="1"/>
          <w:numId w:val="10"/>
        </w:numPr>
        <w:tabs>
          <w:tab w:val="clear" w:pos="1440"/>
          <w:tab w:val="num" w:pos="567"/>
        </w:tabs>
        <w:spacing w:line="276" w:lineRule="auto"/>
        <w:ind w:left="567" w:hanging="567"/>
        <w:jc w:val="both"/>
        <w:rPr>
          <w:rFonts w:ascii="Cambria" w:hAnsi="Cambria"/>
        </w:rPr>
      </w:pPr>
      <w:r w:rsidRPr="00BF2EEB">
        <w:rPr>
          <w:rFonts w:ascii="Cambria" w:hAnsi="Cambria" w:cs="Arial"/>
        </w:rPr>
        <w:t>Wynagrodzenie Wykonawcy za wykonanie przedmiotu zamówienia ustalone zostanie jako suma iloczynów ceny jednostkowej (zgodnie z kosztorysem ofertowym) danego asortymentu robót oraz ilości jednostek wykonanych, potwierdzonych przez Inspektora nadzoru.</w:t>
      </w:r>
    </w:p>
    <w:p w14:paraId="6FD70CC7" w14:textId="77777777" w:rsidR="00656D65" w:rsidRPr="009479A3" w:rsidRDefault="00656D65" w:rsidP="00D933F4">
      <w:pPr>
        <w:pStyle w:val="Akapitzlist1"/>
        <w:numPr>
          <w:ilvl w:val="1"/>
          <w:numId w:val="10"/>
        </w:numPr>
        <w:tabs>
          <w:tab w:val="clear" w:pos="1440"/>
          <w:tab w:val="num" w:pos="567"/>
        </w:tabs>
        <w:spacing w:line="276" w:lineRule="auto"/>
        <w:ind w:left="567" w:hanging="567"/>
        <w:jc w:val="both"/>
        <w:rPr>
          <w:rFonts w:ascii="Cambria" w:hAnsi="Cambria"/>
        </w:rPr>
      </w:pPr>
      <w:r w:rsidRPr="009479A3">
        <w:rPr>
          <w:rFonts w:ascii="Cambria" w:hAnsi="Cambria" w:cs="Arial"/>
        </w:rPr>
        <w:t>Ceny jednostkowe nie podlegają waloryzacji w szczególności ze względu na wzrost kosztów produkcji, wahania kursów walutowych, wysokość inflacji, wzrost wskaźników cen w produkcji budowlano-montażowej itp.</w:t>
      </w:r>
    </w:p>
    <w:p w14:paraId="2812140C" w14:textId="77777777" w:rsidR="00656D65" w:rsidRPr="00BF2EEB" w:rsidRDefault="00656D65">
      <w:pPr>
        <w:spacing w:after="240" w:line="276" w:lineRule="auto"/>
        <w:ind w:left="340"/>
        <w:jc w:val="center"/>
        <w:rPr>
          <w:rFonts w:ascii="Cambria" w:hAnsi="Cambria"/>
        </w:rPr>
      </w:pPr>
      <w:r w:rsidRPr="00BF2EEB">
        <w:rPr>
          <w:rFonts w:ascii="Cambria" w:hAnsi="Cambria" w:cs="Calibri Light"/>
          <w:b/>
          <w:shd w:val="clear" w:color="auto" w:fill="FFFFFF"/>
        </w:rPr>
        <w:t xml:space="preserve">§ 9 </w:t>
      </w:r>
      <w:r w:rsidRPr="00BF2EEB">
        <w:rPr>
          <w:rFonts w:ascii="Cambria" w:hAnsi="Cambria" w:cs="Arial"/>
          <w:b/>
          <w:smallCaps/>
        </w:rPr>
        <w:t>warunki płatności</w:t>
      </w:r>
    </w:p>
    <w:p w14:paraId="5897DD9C" w14:textId="66A45557" w:rsidR="00656D65" w:rsidRPr="009479A3"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Podstawą do wystawienia przez Wykonawcę</w:t>
      </w:r>
      <w:r w:rsidR="002E6CCE" w:rsidRPr="009479A3">
        <w:rPr>
          <w:rFonts w:ascii="Cambria" w:hAnsi="Cambria" w:cs="Arial"/>
        </w:rPr>
        <w:t xml:space="preserve"> </w:t>
      </w:r>
      <w:r w:rsidRPr="009479A3">
        <w:rPr>
          <w:rFonts w:ascii="Cambria" w:hAnsi="Cambria" w:cs="Arial"/>
        </w:rPr>
        <w:t>faktur</w:t>
      </w:r>
      <w:r w:rsidR="00292C19">
        <w:rPr>
          <w:rFonts w:ascii="Cambria" w:hAnsi="Cambria" w:cs="Arial"/>
        </w:rPr>
        <w:t>y</w:t>
      </w:r>
      <w:r w:rsidRPr="009479A3">
        <w:rPr>
          <w:rFonts w:ascii="Cambria" w:hAnsi="Cambria" w:cs="Arial"/>
        </w:rPr>
        <w:t xml:space="preserve"> częściow</w:t>
      </w:r>
      <w:r w:rsidR="00292C19">
        <w:rPr>
          <w:rFonts w:ascii="Cambria" w:hAnsi="Cambria" w:cs="Arial"/>
        </w:rPr>
        <w:t>ej</w:t>
      </w:r>
      <w:r w:rsidRPr="009479A3">
        <w:rPr>
          <w:rFonts w:ascii="Cambria" w:hAnsi="Cambria" w:cs="Arial"/>
        </w:rPr>
        <w:t xml:space="preserve"> oraz faktury końcowej będą zatwierdzone przez Zamawiającego odpowiednio </w:t>
      </w:r>
      <w:r w:rsidR="00A46B12" w:rsidRPr="009479A3">
        <w:rPr>
          <w:rFonts w:ascii="Cambria" w:hAnsi="Cambria" w:cs="Arial"/>
        </w:rPr>
        <w:t>protok</w:t>
      </w:r>
      <w:r w:rsidR="00292C19">
        <w:rPr>
          <w:rFonts w:ascii="Cambria" w:hAnsi="Cambria" w:cs="Arial"/>
        </w:rPr>
        <w:t>ół</w:t>
      </w:r>
      <w:r w:rsidR="002E6CCE" w:rsidRPr="009479A3">
        <w:rPr>
          <w:rFonts w:ascii="Cambria" w:hAnsi="Cambria" w:cs="Arial"/>
        </w:rPr>
        <w:t xml:space="preserve"> </w:t>
      </w:r>
      <w:r w:rsidRPr="009479A3">
        <w:rPr>
          <w:rFonts w:ascii="Cambria" w:hAnsi="Cambria" w:cs="Arial"/>
        </w:rPr>
        <w:t>odbio</w:t>
      </w:r>
      <w:r w:rsidR="00292C19">
        <w:rPr>
          <w:rFonts w:ascii="Cambria" w:hAnsi="Cambria" w:cs="Arial"/>
        </w:rPr>
        <w:t>ru</w:t>
      </w:r>
      <w:r w:rsidRPr="009479A3">
        <w:rPr>
          <w:rFonts w:ascii="Cambria" w:hAnsi="Cambria" w:cs="Arial"/>
        </w:rPr>
        <w:t xml:space="preserve"> częściow</w:t>
      </w:r>
      <w:r w:rsidR="00292C19">
        <w:rPr>
          <w:rFonts w:ascii="Cambria" w:hAnsi="Cambria" w:cs="Arial"/>
        </w:rPr>
        <w:t>ego</w:t>
      </w:r>
      <w:r w:rsidR="00A46B12" w:rsidRPr="009479A3">
        <w:rPr>
          <w:rFonts w:ascii="Cambria" w:hAnsi="Cambria" w:cs="Arial"/>
        </w:rPr>
        <w:t xml:space="preserve"> </w:t>
      </w:r>
      <w:r w:rsidRPr="009479A3">
        <w:rPr>
          <w:rFonts w:ascii="Cambria" w:hAnsi="Cambria" w:cs="Arial"/>
        </w:rPr>
        <w:t xml:space="preserve">robót oraz protokół </w:t>
      </w:r>
      <w:r w:rsidR="00604D4B" w:rsidRPr="009479A3">
        <w:rPr>
          <w:rFonts w:ascii="Cambria" w:hAnsi="Cambria" w:cs="Arial"/>
        </w:rPr>
        <w:t xml:space="preserve">końcowy </w:t>
      </w:r>
      <w:r w:rsidRPr="009479A3">
        <w:rPr>
          <w:rFonts w:ascii="Cambria" w:hAnsi="Cambria" w:cs="Arial"/>
        </w:rPr>
        <w:t xml:space="preserve">odbioru robót. </w:t>
      </w:r>
    </w:p>
    <w:p w14:paraId="551D8DED" w14:textId="65DB4B3D" w:rsidR="00656D65" w:rsidRPr="009479A3"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 xml:space="preserve">Zamawiający przewiduje następujący sposób rozliczenia: </w:t>
      </w:r>
      <w:r w:rsidR="00E6069D">
        <w:rPr>
          <w:rFonts w:ascii="Cambria" w:hAnsi="Cambria" w:cs="Arial"/>
        </w:rPr>
        <w:t>jedną fakturę</w:t>
      </w:r>
      <w:r w:rsidRPr="009479A3">
        <w:rPr>
          <w:rFonts w:ascii="Cambria" w:hAnsi="Cambria" w:cs="Arial"/>
        </w:rPr>
        <w:t xml:space="preserve"> częściow</w:t>
      </w:r>
      <w:r w:rsidR="00E6069D">
        <w:rPr>
          <w:rFonts w:ascii="Cambria" w:hAnsi="Cambria" w:cs="Arial"/>
        </w:rPr>
        <w:t>ą</w:t>
      </w:r>
      <w:r w:rsidRPr="009479A3">
        <w:rPr>
          <w:rFonts w:ascii="Cambria" w:hAnsi="Cambria" w:cs="Arial"/>
        </w:rPr>
        <w:t>, któr</w:t>
      </w:r>
      <w:r w:rsidR="00E6069D">
        <w:rPr>
          <w:rFonts w:ascii="Cambria" w:hAnsi="Cambria" w:cs="Arial"/>
        </w:rPr>
        <w:t>ej</w:t>
      </w:r>
      <w:r w:rsidRPr="009479A3">
        <w:rPr>
          <w:rFonts w:ascii="Cambria" w:hAnsi="Cambria" w:cs="Arial"/>
        </w:rPr>
        <w:t xml:space="preserve"> podstawą wystawienia </w:t>
      </w:r>
      <w:r w:rsidR="00E6069D">
        <w:rPr>
          <w:rFonts w:ascii="Cambria" w:hAnsi="Cambria" w:cs="Arial"/>
        </w:rPr>
        <w:t>będzie</w:t>
      </w:r>
      <w:r w:rsidR="002E6CCE" w:rsidRPr="009479A3">
        <w:rPr>
          <w:rFonts w:ascii="Cambria" w:hAnsi="Cambria" w:cs="Arial"/>
        </w:rPr>
        <w:t xml:space="preserve"> protok</w:t>
      </w:r>
      <w:r w:rsidR="00E6069D">
        <w:rPr>
          <w:rFonts w:ascii="Cambria" w:hAnsi="Cambria" w:cs="Arial"/>
        </w:rPr>
        <w:t>ół</w:t>
      </w:r>
      <w:r w:rsidR="002E6CCE" w:rsidRPr="009479A3">
        <w:rPr>
          <w:rFonts w:ascii="Cambria" w:hAnsi="Cambria" w:cs="Arial"/>
        </w:rPr>
        <w:t xml:space="preserve"> odbior</w:t>
      </w:r>
      <w:r w:rsidR="00E6069D">
        <w:rPr>
          <w:rFonts w:ascii="Cambria" w:hAnsi="Cambria" w:cs="Arial"/>
        </w:rPr>
        <w:t>u</w:t>
      </w:r>
      <w:r w:rsidR="002E6CCE" w:rsidRPr="009479A3">
        <w:rPr>
          <w:rFonts w:ascii="Cambria" w:hAnsi="Cambria" w:cs="Arial"/>
        </w:rPr>
        <w:t xml:space="preserve"> częściow</w:t>
      </w:r>
      <w:r w:rsidR="00E6069D">
        <w:rPr>
          <w:rFonts w:ascii="Cambria" w:hAnsi="Cambria" w:cs="Arial"/>
        </w:rPr>
        <w:t>ego</w:t>
      </w:r>
      <w:r w:rsidR="002E6CCE" w:rsidRPr="009479A3">
        <w:rPr>
          <w:rFonts w:ascii="Cambria" w:hAnsi="Cambria" w:cs="Arial"/>
        </w:rPr>
        <w:t xml:space="preserve"> </w:t>
      </w:r>
      <w:r w:rsidRPr="009479A3">
        <w:rPr>
          <w:rFonts w:ascii="Cambria" w:hAnsi="Cambria" w:cs="Arial"/>
        </w:rPr>
        <w:t>i faktura końcowa,</w:t>
      </w:r>
      <w:r w:rsidRPr="00BF2EEB">
        <w:rPr>
          <w:rFonts w:ascii="Cambria" w:hAnsi="Cambria" w:cs="Arial"/>
        </w:rPr>
        <w:t xml:space="preserve"> które zostaną wystawione, zgodnie z postanowieniami § 10 ust. 2 lit. b i </w:t>
      </w:r>
      <w:r w:rsidR="00CB4D85">
        <w:rPr>
          <w:rFonts w:ascii="Cambria" w:hAnsi="Cambria" w:cs="Arial"/>
        </w:rPr>
        <w:t>c</w:t>
      </w:r>
      <w:r w:rsidRPr="00BF2EEB">
        <w:rPr>
          <w:rFonts w:ascii="Cambria" w:hAnsi="Cambria" w:cs="Arial"/>
        </w:rPr>
        <w:t xml:space="preserve"> Umowy. </w:t>
      </w:r>
    </w:p>
    <w:p w14:paraId="69DA9848"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Zapłata Wynagrodzenia Wykonawcy nastąpi w terminie 30 dni, od dnia otrzymania przez Zamawiającego prawidłowo wystawionej faktury wraz dołączonymi dokumentami stanowiącymi zgodnie z Umową podstawę do jej wystawienia oraz pozostałymi dokumentami wymaganymi na podstawie Umowy. </w:t>
      </w:r>
    </w:p>
    <w:p w14:paraId="02110489"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W przypadku wykonywania Przedmiotu Umowy przez Wykonawcę przy udziale jego podwykonawców lub dalszych podwykonawców (łącznie: „Podwykonawcy”, a pojedynczo „Podwykonawca”), Wykonawca przedłoży Zamawiającemu do protokołu odbior</w:t>
      </w:r>
      <w:r w:rsidR="005D031A" w:rsidRPr="009479A3">
        <w:rPr>
          <w:rFonts w:ascii="Cambria" w:hAnsi="Cambria" w:cs="Arial"/>
        </w:rPr>
        <w:t>ów</w:t>
      </w:r>
      <w:r w:rsidRPr="009479A3">
        <w:rPr>
          <w:rFonts w:ascii="Cambria" w:hAnsi="Cambria" w:cs="Arial"/>
        </w:rPr>
        <w:t xml:space="preserve"> częściow</w:t>
      </w:r>
      <w:r w:rsidR="005D031A" w:rsidRPr="009479A3">
        <w:rPr>
          <w:rFonts w:ascii="Cambria" w:hAnsi="Cambria" w:cs="Arial"/>
        </w:rPr>
        <w:t>ych</w:t>
      </w:r>
      <w:r w:rsidRPr="009479A3">
        <w:rPr>
          <w:rFonts w:ascii="Cambria" w:hAnsi="Cambria" w:cs="Arial"/>
        </w:rPr>
        <w:t xml:space="preserve"> robót</w:t>
      </w:r>
      <w:r w:rsidRPr="00BF2EEB">
        <w:rPr>
          <w:rFonts w:ascii="Cambria" w:hAnsi="Cambria" w:cs="Arial"/>
        </w:rPr>
        <w:t xml:space="preserve"> oraz do protokołu odbioru końcowego, jak również na każde żądanie Zamawiającego:</w:t>
      </w:r>
    </w:p>
    <w:p w14:paraId="61E7B157"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108B51F1"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t>zestawienie w formie pisemnej wystawionych Podwykonawcom faktur;</w:t>
      </w:r>
    </w:p>
    <w:p w14:paraId="4BD35448"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lastRenderedPageBreak/>
        <w:t xml:space="preserve">dowody zapłaty wymagalnego wynagrodzenia należnego Podwykonawcom. </w:t>
      </w:r>
    </w:p>
    <w:p w14:paraId="05551DCF"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gdy Wykonawca nie dostarczy Zamawiającemu któregokolwiek z dokumentów, o których mowa w ust. 4 </w:t>
      </w:r>
      <w:r w:rsidR="00CA7DC5">
        <w:rPr>
          <w:rFonts w:ascii="Cambria" w:hAnsi="Cambria" w:cs="Arial"/>
        </w:rPr>
        <w:t>li</w:t>
      </w:r>
      <w:r w:rsidRPr="00BF2EEB">
        <w:rPr>
          <w:rFonts w:ascii="Cambria" w:hAnsi="Cambria" w:cs="Arial"/>
        </w:rPr>
        <w:t>t</w:t>
      </w:r>
      <w:r w:rsidR="00CA7DC5">
        <w:rPr>
          <w:rFonts w:ascii="Cambria" w:hAnsi="Cambria" w:cs="Arial"/>
        </w:rPr>
        <w:t>.</w:t>
      </w:r>
      <w:r w:rsidRPr="00BF2EEB">
        <w:rPr>
          <w:rFonts w:ascii="Cambria" w:hAnsi="Cambria" w:cs="Arial"/>
        </w:rPr>
        <w:t xml:space="preserve"> a)-c), to w takim przypadku Zamawiający ma prawo wstrzymać się z płatnością w części Wynagrodzenia w kwocie odpowiadającej wynagrodzeniu należnemu Podwykonawcy. </w:t>
      </w:r>
    </w:p>
    <w:p w14:paraId="2D6544E6" w14:textId="433B1D9C"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przy realizacji Umowy zobowiązuje posługiwać się rachunkiem rozliczeniowym o którym mowa w art. 49 ust. 1 pkt 1 ustawy z dnia 29 sierpnia 1997 r.  Prawo Bankowe (tekst jedn.: Dz. U. z </w:t>
      </w:r>
      <w:r w:rsidR="00FD12A8" w:rsidRPr="00BF2EEB">
        <w:rPr>
          <w:rFonts w:ascii="Cambria" w:hAnsi="Cambria" w:cs="Arial"/>
        </w:rPr>
        <w:t>202</w:t>
      </w:r>
      <w:r w:rsidR="001D75FC">
        <w:rPr>
          <w:rFonts w:ascii="Cambria" w:hAnsi="Cambria" w:cs="Arial"/>
        </w:rPr>
        <w:t>1</w:t>
      </w:r>
      <w:r w:rsidRPr="00BF2EEB">
        <w:rPr>
          <w:rFonts w:ascii="Cambria" w:hAnsi="Cambria" w:cs="Arial"/>
        </w:rPr>
        <w:t xml:space="preserve"> r. poz.</w:t>
      </w:r>
      <w:r w:rsidR="008C1D4A">
        <w:rPr>
          <w:rFonts w:ascii="Cambria" w:hAnsi="Cambria" w:cs="Arial"/>
        </w:rPr>
        <w:t xml:space="preserve"> </w:t>
      </w:r>
      <w:r w:rsidR="001D75FC">
        <w:rPr>
          <w:rFonts w:ascii="Cambria" w:hAnsi="Cambria" w:cs="Arial"/>
        </w:rPr>
        <w:t>2439</w:t>
      </w:r>
      <w:r w:rsidRPr="00BF2EEB">
        <w:rPr>
          <w:rFonts w:ascii="Cambria" w:hAnsi="Cambria" w:cs="Arial"/>
        </w:rPr>
        <w:t xml:space="preserve"> z </w:t>
      </w:r>
      <w:proofErr w:type="spellStart"/>
      <w:r w:rsidRPr="00BF2EEB">
        <w:rPr>
          <w:rFonts w:ascii="Cambria" w:hAnsi="Cambria" w:cs="Arial"/>
        </w:rPr>
        <w:t>późn</w:t>
      </w:r>
      <w:proofErr w:type="spellEnd"/>
      <w:r w:rsidRPr="00BF2EEB">
        <w:rPr>
          <w:rFonts w:ascii="Cambria" w:hAnsi="Cambria" w:cs="Arial"/>
        </w:rPr>
        <w:t>. zm.) zawartym w wykazie podmiotów, o którym mowa w art. 96b ust. 1 ustawy z dnia 11 marca 2004 r. o podatku od towarów i usług (tekst jedn.: Dz. U. z 202</w:t>
      </w:r>
      <w:r w:rsidR="008C1D4A">
        <w:rPr>
          <w:rFonts w:ascii="Cambria" w:hAnsi="Cambria" w:cs="Arial"/>
        </w:rPr>
        <w:t>1</w:t>
      </w:r>
      <w:r w:rsidRPr="00BF2EEB">
        <w:rPr>
          <w:rFonts w:ascii="Cambria" w:hAnsi="Cambria" w:cs="Arial"/>
        </w:rPr>
        <w:t xml:space="preserve"> r. poz. </w:t>
      </w:r>
      <w:r w:rsidR="008C1D4A">
        <w:rPr>
          <w:rFonts w:ascii="Cambria" w:hAnsi="Cambria" w:cs="Arial"/>
        </w:rPr>
        <w:t>685</w:t>
      </w:r>
      <w:r w:rsidR="008C1D4A" w:rsidRPr="00BF2EEB">
        <w:rPr>
          <w:rFonts w:ascii="Cambria" w:hAnsi="Cambria" w:cs="Arial"/>
        </w:rPr>
        <w:t xml:space="preserve"> </w:t>
      </w:r>
      <w:r w:rsidRPr="00BF2EEB">
        <w:rPr>
          <w:rFonts w:ascii="Cambria" w:hAnsi="Cambria" w:cs="Arial"/>
        </w:rPr>
        <w:t xml:space="preserve">z </w:t>
      </w:r>
      <w:proofErr w:type="spellStart"/>
      <w:r w:rsidRPr="00BF2EEB">
        <w:rPr>
          <w:rFonts w:ascii="Cambria" w:hAnsi="Cambria" w:cs="Arial"/>
        </w:rPr>
        <w:t>póżn</w:t>
      </w:r>
      <w:proofErr w:type="spellEnd"/>
      <w:r w:rsidRPr="00BF2EEB">
        <w:rPr>
          <w:rFonts w:ascii="Cambria" w:hAnsi="Cambria" w:cs="Arial"/>
        </w:rPr>
        <w:t>. zm.).</w:t>
      </w:r>
    </w:p>
    <w:p w14:paraId="2110F5F6"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22B8A002"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Wykonawca przyjmuje do wiadomości, iż Zamawiający będzie stosował mechanizm podzielonej płatności, o którym mowa w art. 108a ust. 1 ustawy z dnia 11 marca 2004 r. o podatku od towarów i usług.</w:t>
      </w:r>
    </w:p>
    <w:p w14:paraId="1FDF24B3"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 datę zapłaty jakiejkolwiek części Wynagrodzenia przyjmuje się każdorazowo datę obciążenia rachunku Zamawiającego. </w:t>
      </w:r>
    </w:p>
    <w:p w14:paraId="4E8FB4CD"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822F13">
        <w:rPr>
          <w:rFonts w:ascii="Cambria" w:hAnsi="Cambria" w:cs="Arial"/>
          <w:sz w:val="21"/>
          <w:szCs w:val="21"/>
        </w:rPr>
        <w:t>(</w:t>
      </w:r>
      <w:proofErr w:type="spellStart"/>
      <w:r w:rsidR="00822F13">
        <w:rPr>
          <w:rFonts w:ascii="Cambria" w:hAnsi="Cambria" w:cs="Arial"/>
          <w:sz w:val="21"/>
          <w:szCs w:val="21"/>
        </w:rPr>
        <w:t>t.j</w:t>
      </w:r>
      <w:proofErr w:type="spellEnd"/>
      <w:r w:rsidR="00822F13">
        <w:rPr>
          <w:rFonts w:ascii="Cambria" w:hAnsi="Cambria" w:cs="Arial"/>
          <w:sz w:val="21"/>
          <w:szCs w:val="21"/>
        </w:rPr>
        <w:t xml:space="preserve">. </w:t>
      </w:r>
      <w:r w:rsidRPr="00BF2EEB">
        <w:rPr>
          <w:rFonts w:ascii="Cambria" w:hAnsi="Cambria" w:cs="Arial"/>
        </w:rPr>
        <w:t xml:space="preserve">Dz. U. </w:t>
      </w:r>
      <w:r w:rsidR="00FD12A8" w:rsidRPr="00BF2EEB">
        <w:rPr>
          <w:rFonts w:ascii="Cambria" w:hAnsi="Cambria" w:cs="Arial"/>
        </w:rPr>
        <w:t>2020</w:t>
      </w:r>
      <w:r w:rsidR="008C1D4A">
        <w:rPr>
          <w:rFonts w:ascii="Cambria" w:hAnsi="Cambria" w:cs="Arial"/>
        </w:rPr>
        <w:t xml:space="preserve"> </w:t>
      </w:r>
      <w:r w:rsidR="00FD12A8" w:rsidRPr="00BF2EEB">
        <w:rPr>
          <w:rFonts w:ascii="Cambria" w:hAnsi="Cambria" w:cs="Arial"/>
        </w:rPr>
        <w:t>r.</w:t>
      </w:r>
      <w:r w:rsidR="008C1D4A">
        <w:rPr>
          <w:rFonts w:ascii="Cambria" w:hAnsi="Cambria" w:cs="Arial"/>
        </w:rPr>
        <w:t xml:space="preserve"> </w:t>
      </w:r>
      <w:r w:rsidRPr="00BF2EEB">
        <w:rPr>
          <w:rFonts w:ascii="Cambria" w:hAnsi="Cambria" w:cs="Arial"/>
        </w:rPr>
        <w:t xml:space="preserve">poz. </w:t>
      </w:r>
      <w:r w:rsidR="00FD12A8" w:rsidRPr="00BF2EEB">
        <w:rPr>
          <w:rFonts w:ascii="Cambria" w:hAnsi="Cambria" w:cs="Arial"/>
        </w:rPr>
        <w:t>1666</w:t>
      </w:r>
      <w:r w:rsidRPr="00BF2EEB">
        <w:rPr>
          <w:rFonts w:ascii="Cambria" w:hAnsi="Cambria" w:cs="Arial"/>
        </w:rPr>
        <w:t xml:space="preserve">, „Ustawa o Fakturowaniu”). </w:t>
      </w:r>
    </w:p>
    <w:p w14:paraId="7A180B23"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077048C9" w14:textId="77777777" w:rsidR="00656D65" w:rsidRPr="0029172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29172B">
        <w:rPr>
          <w:rFonts w:ascii="Cambria" w:hAnsi="Cambria" w:cs="Arial"/>
        </w:rPr>
        <w:t xml:space="preserve">Ustrukturyzowaną fakturę elektroniczną należy wysyłać na następujący adres Zamawiającego: na Platformie Elektronicznego Fakturowania: </w:t>
      </w:r>
      <w:hyperlink r:id="rId8" w:history="1">
        <w:r w:rsidR="0029172B" w:rsidRPr="0029172B">
          <w:rPr>
            <w:rStyle w:val="Hipercze"/>
            <w:rFonts w:ascii="Cambria" w:hAnsi="Cambria" w:cs="Arial"/>
            <w:color w:val="auto"/>
          </w:rPr>
          <w:t>drawsko@szczecinek.lasy.gov.pl</w:t>
        </w:r>
      </w:hyperlink>
      <w:r w:rsidR="0029172B" w:rsidRPr="0029172B">
        <w:rPr>
          <w:rFonts w:ascii="Cambria" w:hAnsi="Cambria" w:cs="Arial"/>
        </w:rPr>
        <w:t xml:space="preserve"> (jeżeli dotyczy)</w:t>
      </w:r>
      <w:r w:rsidR="00620258">
        <w:rPr>
          <w:rFonts w:ascii="Cambria" w:hAnsi="Cambria" w:cs="Arial"/>
        </w:rPr>
        <w:t>.</w:t>
      </w:r>
    </w:p>
    <w:p w14:paraId="79A4FF4A"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Za moment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49E2A388"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16A876BE" w14:textId="77777777" w:rsidR="00784075" w:rsidRPr="00CD739E" w:rsidRDefault="00656D65" w:rsidP="00CD739E">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nie może przelewać jakichkolwiek należności wynikających z Umowy na rzecz innego podmiotu, bez uprzedniej zgody Zamawiającego w tym zakresie wyrażonej w formie pisemnej pod rygorem nieważności. </w:t>
      </w:r>
    </w:p>
    <w:p w14:paraId="57E024CC" w14:textId="77777777" w:rsidR="00C80121" w:rsidRPr="00BF2EEB" w:rsidRDefault="00C80121" w:rsidP="009479A3">
      <w:pPr>
        <w:spacing w:line="276" w:lineRule="auto"/>
        <w:ind w:left="567" w:hanging="567"/>
        <w:jc w:val="both"/>
      </w:pPr>
    </w:p>
    <w:p w14:paraId="4CF094C7" w14:textId="77777777" w:rsidR="00656D65" w:rsidRPr="00BF2EEB" w:rsidRDefault="00656D65">
      <w:pPr>
        <w:spacing w:before="120" w:after="240" w:line="276" w:lineRule="auto"/>
        <w:jc w:val="center"/>
        <w:rPr>
          <w:rFonts w:ascii="Cambria" w:hAnsi="Cambria"/>
        </w:rPr>
      </w:pPr>
      <w:r w:rsidRPr="00BF2EEB">
        <w:rPr>
          <w:rFonts w:ascii="Cambria" w:hAnsi="Cambria" w:cs="Calibri Light"/>
          <w:b/>
          <w:shd w:val="clear" w:color="auto" w:fill="FFFFFF"/>
        </w:rPr>
        <w:lastRenderedPageBreak/>
        <w:t xml:space="preserve">§ 10 </w:t>
      </w:r>
      <w:r w:rsidRPr="00BF2EEB">
        <w:rPr>
          <w:rFonts w:ascii="Cambria" w:hAnsi="Cambria" w:cs="Calibri Light"/>
          <w:b/>
          <w:smallCaps/>
          <w:shd w:val="clear" w:color="auto" w:fill="FFFFFF"/>
        </w:rPr>
        <w:t>Odbiory robót</w:t>
      </w:r>
    </w:p>
    <w:p w14:paraId="44887AFF"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Przedmiot Umowy podlegać będzie </w:t>
      </w:r>
      <w:r w:rsidR="0044335A">
        <w:rPr>
          <w:rFonts w:ascii="Cambria" w:hAnsi="Cambria" w:cs="Calibri Light"/>
          <w:shd w:val="clear" w:color="auto" w:fill="FFFFFF"/>
        </w:rPr>
        <w:t>jednemu odbiorowi</w:t>
      </w:r>
      <w:r w:rsidR="00242E80" w:rsidRPr="00BF2EEB">
        <w:rPr>
          <w:rFonts w:ascii="Cambria" w:hAnsi="Cambria" w:cs="Calibri Light"/>
          <w:shd w:val="clear" w:color="auto" w:fill="FFFFFF"/>
        </w:rPr>
        <w:t xml:space="preserve"> częściow</w:t>
      </w:r>
      <w:r w:rsidR="0044335A">
        <w:rPr>
          <w:rFonts w:ascii="Cambria" w:hAnsi="Cambria" w:cs="Calibri Light"/>
          <w:shd w:val="clear" w:color="auto" w:fill="FFFFFF"/>
        </w:rPr>
        <w:t>emu</w:t>
      </w:r>
      <w:r w:rsidR="00242E80" w:rsidRPr="00BF2EEB">
        <w:rPr>
          <w:rFonts w:ascii="Cambria" w:hAnsi="Cambria" w:cs="Calibri Light"/>
          <w:shd w:val="clear" w:color="auto" w:fill="FFFFFF"/>
        </w:rPr>
        <w:t xml:space="preserve"> </w:t>
      </w:r>
      <w:r w:rsidRPr="00BF2EEB">
        <w:rPr>
          <w:rFonts w:ascii="Cambria" w:hAnsi="Cambria" w:cs="Calibri Light"/>
          <w:shd w:val="clear" w:color="auto" w:fill="FFFFFF"/>
        </w:rPr>
        <w:t>i odbiorowi końcowemu.</w:t>
      </w:r>
    </w:p>
    <w:p w14:paraId="42E36745" w14:textId="2AC9B2F5"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 trakcie odbioru Zamawiający zweryfikuje, czy roboty zostały wykonane przez Wykonawcę zgodnie z wymogami techni</w:t>
      </w:r>
      <w:r w:rsidR="00E64ACD">
        <w:rPr>
          <w:rFonts w:ascii="Cambria" w:hAnsi="Cambria" w:cs="Calibri Light"/>
          <w:shd w:val="clear" w:color="auto" w:fill="FFFFFF"/>
        </w:rPr>
        <w:t>cznymi, dokumentacją projektową</w:t>
      </w:r>
      <w:r w:rsidR="001C2458">
        <w:rPr>
          <w:rFonts w:ascii="Cambria" w:hAnsi="Cambria" w:cs="Calibri Light"/>
          <w:shd w:val="clear" w:color="auto" w:fill="FFFFFF"/>
        </w:rPr>
        <w:t xml:space="preserve"> </w:t>
      </w:r>
      <w:r w:rsidRPr="00BF2EEB">
        <w:rPr>
          <w:rFonts w:ascii="Cambria" w:hAnsi="Cambria" w:cs="Calibri Light"/>
          <w:shd w:val="clear" w:color="auto" w:fill="FFFFFF"/>
        </w:rPr>
        <w:t xml:space="preserve">i obowiązującym prawem. Odbiory Przedmiotu Umowy oraz rozliczenia będą dokonywane na następujących zasadach: </w:t>
      </w:r>
    </w:p>
    <w:p w14:paraId="28FDABB8" w14:textId="77777777" w:rsidR="00656D65" w:rsidRPr="00BF2EEB" w:rsidRDefault="00656D65">
      <w:pPr>
        <w:pStyle w:val="Akapitzlist1"/>
        <w:numPr>
          <w:ilvl w:val="1"/>
          <w:numId w:val="14"/>
        </w:numPr>
        <w:spacing w:before="120" w:after="120" w:line="276" w:lineRule="auto"/>
        <w:jc w:val="both"/>
        <w:rPr>
          <w:rFonts w:ascii="Cambria" w:hAnsi="Cambria"/>
        </w:rPr>
      </w:pPr>
      <w:r w:rsidRPr="00BF2EEB">
        <w:rPr>
          <w:rFonts w:ascii="Cambria" w:hAnsi="Cambria" w:cs="Calibri Light"/>
          <w:shd w:val="clear" w:color="auto" w:fill="FFFFFF"/>
        </w:rPr>
        <w:t>Odbioru robót zanikających i ulegających zakryciu dokonuje Zamawiający na wniosek Wykonawcy, w postaci wpisu w dzienniku budowy zgłoszony na co najmniej 3 dni przed planowanym zakryciem robót;</w:t>
      </w:r>
    </w:p>
    <w:p w14:paraId="26B169AB" w14:textId="7EC4CD61" w:rsidR="00656D65" w:rsidRPr="009479A3" w:rsidRDefault="003A259D" w:rsidP="003A259D">
      <w:pPr>
        <w:pStyle w:val="Akapitzlist1"/>
        <w:numPr>
          <w:ilvl w:val="1"/>
          <w:numId w:val="14"/>
        </w:numPr>
        <w:spacing w:before="120" w:after="120" w:line="276" w:lineRule="auto"/>
        <w:jc w:val="both"/>
        <w:rPr>
          <w:rFonts w:ascii="Cambria" w:hAnsi="Cambria" w:cs="Calibri Light"/>
          <w:shd w:val="clear" w:color="auto" w:fill="FFFFFF"/>
        </w:rPr>
      </w:pPr>
      <w:r w:rsidRPr="003A259D">
        <w:rPr>
          <w:rFonts w:ascii="Cambria" w:hAnsi="Cambria" w:cs="Calibri Light"/>
          <w:shd w:val="clear" w:color="auto" w:fill="FFFFFF"/>
        </w:rPr>
        <w:t>Odbi</w:t>
      </w:r>
      <w:r>
        <w:rPr>
          <w:rFonts w:ascii="Cambria" w:hAnsi="Cambria" w:cs="Calibri Light"/>
          <w:shd w:val="clear" w:color="auto" w:fill="FFFFFF"/>
        </w:rPr>
        <w:t>ór częściowy dokon</w:t>
      </w:r>
      <w:r w:rsidR="008F6C97">
        <w:rPr>
          <w:rFonts w:ascii="Cambria" w:hAnsi="Cambria" w:cs="Calibri Light"/>
          <w:shd w:val="clear" w:color="auto" w:fill="FFFFFF"/>
        </w:rPr>
        <w:t>a</w:t>
      </w:r>
      <w:r>
        <w:rPr>
          <w:rFonts w:ascii="Cambria" w:hAnsi="Cambria" w:cs="Calibri Light"/>
          <w:shd w:val="clear" w:color="auto" w:fill="FFFFFF"/>
        </w:rPr>
        <w:t>ny</w:t>
      </w:r>
      <w:r w:rsidRPr="003A259D">
        <w:rPr>
          <w:rFonts w:ascii="Cambria" w:hAnsi="Cambria" w:cs="Calibri Light"/>
          <w:shd w:val="clear" w:color="auto" w:fill="FFFFFF"/>
        </w:rPr>
        <w:t xml:space="preserve"> </w:t>
      </w:r>
      <w:r>
        <w:rPr>
          <w:rFonts w:ascii="Cambria" w:hAnsi="Cambria" w:cs="Calibri Light"/>
          <w:shd w:val="clear" w:color="auto" w:fill="FFFFFF"/>
        </w:rPr>
        <w:t>zostanie</w:t>
      </w:r>
      <w:r w:rsidR="00292C19">
        <w:rPr>
          <w:rFonts w:ascii="Cambria" w:hAnsi="Cambria" w:cs="Calibri Light"/>
          <w:shd w:val="clear" w:color="auto" w:fill="FFFFFF"/>
        </w:rPr>
        <w:t xml:space="preserve"> po wykonaniu podbudowy drogi</w:t>
      </w:r>
      <w:r w:rsidRPr="003A259D">
        <w:rPr>
          <w:rFonts w:ascii="Cambria" w:hAnsi="Cambria" w:cs="Calibri Light"/>
          <w:shd w:val="clear" w:color="auto" w:fill="FFFFFF"/>
        </w:rPr>
        <w:t xml:space="preserve"> w celu </w:t>
      </w:r>
      <w:ins w:id="13" w:author="Aleksandra Pściuk" w:date="2022-04-26T08:04:00Z">
        <w:r w:rsidR="00496E5B">
          <w:rPr>
            <w:rFonts w:ascii="Cambria" w:hAnsi="Cambria" w:cs="Calibri Light"/>
            <w:shd w:val="clear" w:color="auto" w:fill="FFFFFF"/>
          </w:rPr>
          <w:t>prze</w:t>
        </w:r>
      </w:ins>
      <w:r w:rsidRPr="003A259D">
        <w:rPr>
          <w:rFonts w:ascii="Cambria" w:hAnsi="Cambria" w:cs="Calibri Light"/>
          <w:shd w:val="clear" w:color="auto" w:fill="FFFFFF"/>
        </w:rPr>
        <w:t xml:space="preserve">prowadzenia </w:t>
      </w:r>
      <w:r>
        <w:rPr>
          <w:rFonts w:ascii="Cambria" w:hAnsi="Cambria" w:cs="Calibri Light"/>
          <w:shd w:val="clear" w:color="auto" w:fill="FFFFFF"/>
        </w:rPr>
        <w:t xml:space="preserve">rozliczenia </w:t>
      </w:r>
      <w:r w:rsidRPr="003A259D">
        <w:rPr>
          <w:rFonts w:ascii="Cambria" w:hAnsi="Cambria" w:cs="Calibri Light"/>
          <w:shd w:val="clear" w:color="auto" w:fill="FFFFFF"/>
        </w:rPr>
        <w:t>częściow</w:t>
      </w:r>
      <w:r>
        <w:rPr>
          <w:rFonts w:ascii="Cambria" w:hAnsi="Cambria" w:cs="Calibri Light"/>
          <w:shd w:val="clear" w:color="auto" w:fill="FFFFFF"/>
        </w:rPr>
        <w:t>ego</w:t>
      </w:r>
      <w:r w:rsidR="001B5BC9">
        <w:rPr>
          <w:rFonts w:ascii="Cambria" w:hAnsi="Cambria" w:cs="Calibri Light"/>
          <w:shd w:val="clear" w:color="auto" w:fill="FFFFFF"/>
        </w:rPr>
        <w:t xml:space="preserve">. </w:t>
      </w:r>
      <w:r w:rsidRPr="003A259D">
        <w:rPr>
          <w:rFonts w:ascii="Cambria" w:hAnsi="Cambria" w:cs="Calibri Light"/>
          <w:shd w:val="clear" w:color="auto" w:fill="FFFFFF"/>
        </w:rPr>
        <w:t>Wykonawc</w:t>
      </w:r>
      <w:r w:rsidR="001B5BC9">
        <w:rPr>
          <w:rFonts w:ascii="Cambria" w:hAnsi="Cambria" w:cs="Calibri Light"/>
          <w:shd w:val="clear" w:color="auto" w:fill="FFFFFF"/>
        </w:rPr>
        <w:t>a składa</w:t>
      </w:r>
      <w:r w:rsidRPr="003A259D">
        <w:rPr>
          <w:rFonts w:ascii="Cambria" w:hAnsi="Cambria" w:cs="Calibri Light"/>
          <w:shd w:val="clear" w:color="auto" w:fill="FFFFFF"/>
        </w:rPr>
        <w:t xml:space="preserve"> pisemne zawiadomienia o gotowości do odbioru częściowego wykonanych robót. Dokonanie odbioru częściowego nie ma skutków </w:t>
      </w:r>
      <w:r w:rsidRPr="009479A3">
        <w:rPr>
          <w:rFonts w:ascii="Cambria" w:hAnsi="Cambria" w:cs="Calibri Light"/>
          <w:shd w:val="clear" w:color="auto" w:fill="FFFFFF"/>
        </w:rPr>
        <w:t>pokwitowania w rozumieniu Kodeksu cywilnego</w:t>
      </w:r>
      <w:r w:rsidR="00122025">
        <w:rPr>
          <w:rFonts w:ascii="Cambria" w:hAnsi="Cambria" w:cs="Calibri Light"/>
          <w:shd w:val="clear" w:color="auto" w:fill="FFFFFF"/>
        </w:rPr>
        <w:t>.</w:t>
      </w:r>
      <w:r w:rsidRPr="009479A3">
        <w:rPr>
          <w:rFonts w:ascii="Cambria" w:hAnsi="Cambria" w:cs="Calibri Light"/>
          <w:shd w:val="clear" w:color="auto" w:fill="FFFFFF"/>
        </w:rPr>
        <w:t xml:space="preserve"> </w:t>
      </w:r>
      <w:r w:rsidR="00656D65" w:rsidRPr="009479A3">
        <w:rPr>
          <w:rFonts w:ascii="Cambria" w:hAnsi="Cambria" w:cs="Calibri Light"/>
          <w:shd w:val="clear" w:color="auto" w:fill="FFFFFF"/>
        </w:rPr>
        <w:t xml:space="preserve">W trakcie realizacji Przedmiotu Umowy przewiduje się </w:t>
      </w:r>
      <w:r w:rsidR="00CB4D85">
        <w:rPr>
          <w:rFonts w:ascii="Cambria" w:hAnsi="Cambria" w:cs="Calibri Light"/>
          <w:shd w:val="clear" w:color="auto" w:fill="FFFFFF"/>
        </w:rPr>
        <w:t>jeden</w:t>
      </w:r>
      <w:r w:rsidR="00964938" w:rsidRPr="009479A3">
        <w:rPr>
          <w:rFonts w:ascii="Cambria" w:hAnsi="Cambria" w:cs="Calibri Light"/>
          <w:shd w:val="clear" w:color="auto" w:fill="FFFFFF"/>
        </w:rPr>
        <w:t xml:space="preserve"> </w:t>
      </w:r>
      <w:r w:rsidR="00656D65" w:rsidRPr="009479A3">
        <w:rPr>
          <w:rFonts w:ascii="Cambria" w:hAnsi="Cambria" w:cs="Calibri Light"/>
          <w:shd w:val="clear" w:color="auto" w:fill="FFFFFF"/>
        </w:rPr>
        <w:t>odbi</w:t>
      </w:r>
      <w:r w:rsidR="00CB4D85">
        <w:rPr>
          <w:rFonts w:ascii="Cambria" w:hAnsi="Cambria" w:cs="Calibri Light"/>
          <w:shd w:val="clear" w:color="auto" w:fill="FFFFFF"/>
        </w:rPr>
        <w:t>ór</w:t>
      </w:r>
      <w:r w:rsidR="00656D65" w:rsidRPr="009479A3">
        <w:rPr>
          <w:rFonts w:ascii="Cambria" w:hAnsi="Cambria" w:cs="Calibri Light"/>
          <w:shd w:val="clear" w:color="auto" w:fill="FFFFFF"/>
        </w:rPr>
        <w:t xml:space="preserve"> częściow</w:t>
      </w:r>
      <w:r w:rsidR="00CB4D85">
        <w:rPr>
          <w:rFonts w:ascii="Cambria" w:hAnsi="Cambria" w:cs="Calibri Light"/>
          <w:shd w:val="clear" w:color="auto" w:fill="FFFFFF"/>
        </w:rPr>
        <w:t>y</w:t>
      </w:r>
      <w:r w:rsidR="004E1EA7" w:rsidRPr="009479A3">
        <w:rPr>
          <w:rFonts w:ascii="Cambria" w:hAnsi="Cambria" w:cs="Calibri Light"/>
          <w:shd w:val="clear" w:color="auto" w:fill="FFFFFF"/>
        </w:rPr>
        <w:t xml:space="preserve"> zgodnie</w:t>
      </w:r>
      <w:r w:rsidR="00E64ACD">
        <w:rPr>
          <w:rFonts w:ascii="Cambria" w:hAnsi="Cambria" w:cs="Calibri Light"/>
          <w:shd w:val="clear" w:color="auto" w:fill="FFFFFF"/>
        </w:rPr>
        <w:t xml:space="preserve"> </w:t>
      </w:r>
      <w:r w:rsidR="004E1EA7" w:rsidRPr="009479A3">
        <w:rPr>
          <w:rFonts w:ascii="Cambria" w:hAnsi="Cambria" w:cs="Calibri Light"/>
          <w:shd w:val="clear" w:color="auto" w:fill="FFFFFF"/>
        </w:rPr>
        <w:t xml:space="preserve">z </w:t>
      </w:r>
      <w:r w:rsidR="00A464C1" w:rsidRPr="009479A3">
        <w:rPr>
          <w:rFonts w:ascii="Cambria" w:hAnsi="Cambria" w:cs="Calibri Light"/>
          <w:shd w:val="clear" w:color="auto" w:fill="FFFFFF"/>
        </w:rPr>
        <w:t>H</w:t>
      </w:r>
      <w:r w:rsidR="004E1EA7" w:rsidRPr="009479A3">
        <w:rPr>
          <w:rFonts w:ascii="Cambria" w:hAnsi="Cambria" w:cs="Calibri Light"/>
          <w:shd w:val="clear" w:color="auto" w:fill="FFFFFF"/>
        </w:rPr>
        <w:t>armonogramem</w:t>
      </w:r>
      <w:r w:rsidR="00656D65" w:rsidRPr="009479A3">
        <w:rPr>
          <w:rFonts w:ascii="Cambria" w:hAnsi="Cambria" w:cs="Calibri Light"/>
          <w:shd w:val="clear" w:color="auto" w:fill="FFFFFF"/>
        </w:rPr>
        <w:t>.</w:t>
      </w:r>
    </w:p>
    <w:p w14:paraId="7F2F84F5" w14:textId="77777777" w:rsidR="00656D65" w:rsidRPr="00BF2EEB" w:rsidRDefault="00656D65">
      <w:pPr>
        <w:pStyle w:val="Akapitzlist1"/>
        <w:numPr>
          <w:ilvl w:val="1"/>
          <w:numId w:val="14"/>
        </w:numPr>
        <w:spacing w:before="120" w:after="120" w:line="276" w:lineRule="auto"/>
        <w:jc w:val="both"/>
        <w:rPr>
          <w:rFonts w:ascii="Cambria" w:hAnsi="Cambria"/>
        </w:rPr>
      </w:pPr>
      <w:r w:rsidRPr="00BF2EEB">
        <w:rPr>
          <w:rFonts w:ascii="Cambria" w:hAnsi="Cambria" w:cs="Calibri Light"/>
          <w:shd w:val="clear" w:color="auto" w:fill="FFFFFF"/>
        </w:rPr>
        <w:t>Odbiór końcowy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5D0CA1EA"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Wykonawca nie ma prawa do zakrycia robót zanikających lub ulegających zakryciu bez przeprowadzenia odbioru przez Zamawiającego. </w:t>
      </w:r>
    </w:p>
    <w:p w14:paraId="48AC7209"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1A9FAFEB" w14:textId="01359EEA"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Wykonawca powinien zgłosić Zamawiającemu pisemnie gotowość do odbioru. Wraz ze zgłoszeniem Wykonawca zobowiązany jest przedłożyć Zamawiającemu komplet dokumentów</w:t>
      </w:r>
      <w:r w:rsidR="00D220B0">
        <w:rPr>
          <w:rFonts w:ascii="Cambria" w:hAnsi="Cambria" w:cs="Calibri Light"/>
          <w:shd w:val="clear" w:color="auto" w:fill="FFFFFF"/>
        </w:rPr>
        <w:t xml:space="preserve"> (certyfikaty, deklaracje zgodności, atesty na wbudowane materiały, dokumentację powykonawczą, dziennik budowy)</w:t>
      </w:r>
      <w:r w:rsidRPr="00BF2EEB">
        <w:rPr>
          <w:rFonts w:ascii="Cambria" w:hAnsi="Cambria" w:cs="Calibri Light"/>
          <w:shd w:val="clear" w:color="auto" w:fill="FFFFFF"/>
        </w:rPr>
        <w:t xml:space="preserve"> pozwalających na weryfikację i ocenę prawidłowości przedmiotu odbioru. </w:t>
      </w:r>
    </w:p>
    <w:p w14:paraId="7B2C8C61"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Zamawiający przystąpi do odbioru w terminie 7 dni od daty zgłoszenia Zamawiającemu gotowości robót do odbioru</w:t>
      </w:r>
      <w:r w:rsidR="00AC4C0D">
        <w:rPr>
          <w:rFonts w:ascii="Cambria" w:hAnsi="Cambria" w:cs="Calibri Light"/>
          <w:shd w:val="clear" w:color="auto" w:fill="FFFFFF"/>
        </w:rPr>
        <w:t>, z zastrzeżeniem postanowień ust. 2 lit. a powyżej</w:t>
      </w:r>
      <w:r w:rsidRPr="00BF2EEB">
        <w:rPr>
          <w:rFonts w:ascii="Cambria" w:hAnsi="Cambria" w:cs="Calibri Light"/>
          <w:shd w:val="clear" w:color="auto" w:fill="FFFFFF"/>
        </w:rPr>
        <w:t xml:space="preserve">. </w:t>
      </w:r>
    </w:p>
    <w:p w14:paraId="77126669" w14:textId="77777777" w:rsidR="00262337"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Odbiór przez Zamawiającego zostanie przeprowadzony przez Komisję powołaną Zamawiającego. Brak obecności przedstawiciela Wykonawcy nie stanowi przeszkody w dokonaniu odbioru.</w:t>
      </w:r>
    </w:p>
    <w:p w14:paraId="17EFD00B"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660D003F" w14:textId="77777777" w:rsidR="00656D65" w:rsidRPr="00BF2EEB" w:rsidRDefault="00656D65">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t>jeżeli wada (lub wady) jest nieistotna i nadaje się do usunięcia – Zamawiający wyznaczy termin na usunięcie wad lub wady. W przypadku, gdy Wykonawca nie usunie wad w terminie, Zamawiający będzie uprawniony do zlecenia podmiotowi trzeciemu usunięcie wad lub wady na koszt i ryzyko Wykonawcy (wykonawstwo zastępcze),</w:t>
      </w:r>
    </w:p>
    <w:p w14:paraId="1BCF7151" w14:textId="77777777" w:rsidR="00656D65" w:rsidRPr="00BF2EEB" w:rsidRDefault="00656D65">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lastRenderedPageBreak/>
        <w:t>jeżeli wada (lub wady) jest istotna</w:t>
      </w:r>
      <w:r w:rsidR="008606EB">
        <w:rPr>
          <w:rFonts w:ascii="Cambria" w:hAnsi="Cambria" w:cs="Calibri Light"/>
          <w:shd w:val="clear" w:color="auto" w:fill="FFFFFF"/>
        </w:rPr>
        <w:t xml:space="preserve"> </w:t>
      </w:r>
      <w:r w:rsidRPr="00BF2EEB">
        <w:rPr>
          <w:rFonts w:ascii="Cambria" w:hAnsi="Cambria" w:cs="Calibri Light"/>
          <w:shd w:val="clear" w:color="auto" w:fill="FFFFFF"/>
        </w:rPr>
        <w:t>- Zamawiający odmówi odbioru do czasu usunięcia wad,</w:t>
      </w:r>
    </w:p>
    <w:p w14:paraId="003AF0A5" w14:textId="77777777" w:rsidR="00262337" w:rsidRPr="00BF2EEB" w:rsidRDefault="00656D65" w:rsidP="00262337">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t>jeżeli wada (lub wady) jest nieistotna, nie nadaje się do usunięcia i jednocześnie umożliwia użytkowanie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702E909A" w14:textId="24E182D5" w:rsidR="00BE468F" w:rsidRPr="00BF2EEB" w:rsidRDefault="00656D65" w:rsidP="00BE468F">
      <w:pPr>
        <w:pStyle w:val="Akapitzlist1"/>
        <w:numPr>
          <w:ilvl w:val="6"/>
          <w:numId w:val="10"/>
        </w:numPr>
        <w:tabs>
          <w:tab w:val="clear" w:pos="5040"/>
        </w:tabs>
        <w:spacing w:before="120" w:after="120" w:line="276" w:lineRule="auto"/>
        <w:ind w:left="567" w:hanging="567"/>
        <w:jc w:val="both"/>
        <w:rPr>
          <w:rFonts w:ascii="Cambria" w:hAnsi="Cambria"/>
        </w:rPr>
      </w:pPr>
      <w:r w:rsidRPr="00BF2EEB">
        <w:rPr>
          <w:rFonts w:ascii="Cambria" w:hAnsi="Cambria" w:cs="Calibri Light"/>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usterek stwierdzonych przy odbiorze albo odmówi dokonania odbioru wskazując przyczyny odmowy.</w:t>
      </w:r>
    </w:p>
    <w:p w14:paraId="456E59A9" w14:textId="77777777" w:rsidR="00177831" w:rsidRDefault="00177831">
      <w:pPr>
        <w:pStyle w:val="Akapitzlist1"/>
        <w:spacing w:before="120" w:after="240" w:line="276" w:lineRule="auto"/>
        <w:ind w:left="567"/>
        <w:jc w:val="center"/>
        <w:rPr>
          <w:rFonts w:ascii="Cambria" w:hAnsi="Cambria" w:cs="Calibri Light"/>
          <w:color w:val="000000"/>
        </w:rPr>
      </w:pPr>
    </w:p>
    <w:p w14:paraId="3572780B" w14:textId="77777777" w:rsidR="00656D65" w:rsidRPr="000916DC" w:rsidRDefault="00656D65">
      <w:pPr>
        <w:pStyle w:val="Akapitzlist1"/>
        <w:spacing w:before="120" w:after="240" w:line="276" w:lineRule="auto"/>
        <w:ind w:left="567"/>
        <w:jc w:val="center"/>
      </w:pPr>
      <w:r w:rsidRPr="00BF2EEB">
        <w:rPr>
          <w:rFonts w:ascii="Cambria" w:hAnsi="Cambria" w:cs="Calibri Light"/>
          <w:b/>
          <w:shd w:val="clear" w:color="auto" w:fill="FFFFFF"/>
        </w:rPr>
        <w:t xml:space="preserve">§ 11  </w:t>
      </w:r>
      <w:r w:rsidRPr="00BF2EEB">
        <w:rPr>
          <w:rFonts w:ascii="Cambria" w:hAnsi="Cambria" w:cs="Calibri Light"/>
          <w:b/>
          <w:smallCaps/>
          <w:shd w:val="clear" w:color="auto" w:fill="FFFFFF"/>
        </w:rPr>
        <w:t>Podwykonawcy i bezpośrednia płatność</w:t>
      </w:r>
    </w:p>
    <w:p w14:paraId="03741B1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3ED8DB"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Termin zapłaty wynagrodzenia podwykonawcy lub dalszemu podwykonawcy przewidziany w umowie o podwykonawstwo nie może być dłuższy niż 30 dni od dnia doręczenia wykonawcy, podwykonawcy lub dalszemu podwykonawcy faktury lub rachunku.</w:t>
      </w:r>
    </w:p>
    <w:p w14:paraId="3E120B32" w14:textId="60C88F03"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Zamawiający, w terminie 14 dni od dnia przedłożenia projektu umowy,</w:t>
      </w:r>
      <w:r w:rsidR="00384A63">
        <w:rPr>
          <w:rFonts w:ascii="Cambria" w:hAnsi="Cambria"/>
        </w:rPr>
        <w:t xml:space="preserve"> </w:t>
      </w:r>
      <w:r w:rsidR="00121BC7">
        <w:rPr>
          <w:rFonts w:ascii="Cambria" w:hAnsi="Cambria"/>
        </w:rPr>
        <w:t xml:space="preserve"> </w:t>
      </w:r>
      <w:r w:rsidR="00384A63">
        <w:rPr>
          <w:rFonts w:ascii="Cambria" w:hAnsi="Cambria"/>
        </w:rPr>
        <w:t>której przedmiotem są roboty budowlane,</w:t>
      </w:r>
      <w:r w:rsidRPr="00BF2EEB">
        <w:rPr>
          <w:rFonts w:ascii="Cambria" w:hAnsi="Cambria"/>
        </w:rPr>
        <w:t xml:space="preserve"> zgłasza w formie pisemnej </w:t>
      </w:r>
      <w:r w:rsidR="00A41064" w:rsidRPr="00BF2EEB">
        <w:rPr>
          <w:rFonts w:ascii="Cambria" w:hAnsi="Cambria"/>
        </w:rPr>
        <w:t xml:space="preserve">pod rygorem nieważności </w:t>
      </w:r>
      <w:r w:rsidRPr="00BF2EEB">
        <w:rPr>
          <w:rFonts w:ascii="Cambria" w:hAnsi="Cambria"/>
        </w:rPr>
        <w:t>zastrzeżenia do projektu umowy o podwykonawstwo, której przedmiotem są roboty budowlane:</w:t>
      </w:r>
    </w:p>
    <w:p w14:paraId="55445B7F" w14:textId="77777777" w:rsidR="00656D65" w:rsidRPr="000916DC" w:rsidRDefault="00656D65">
      <w:pPr>
        <w:pStyle w:val="Akapitzlist1"/>
        <w:spacing w:before="120" w:after="120" w:line="276" w:lineRule="auto"/>
        <w:ind w:left="993" w:hanging="273"/>
        <w:jc w:val="both"/>
      </w:pPr>
      <w:r w:rsidRPr="00BF2EEB">
        <w:rPr>
          <w:rFonts w:ascii="Cambria" w:hAnsi="Cambria"/>
        </w:rPr>
        <w:t>1)</w:t>
      </w:r>
      <w:r w:rsidRPr="00BF2EEB">
        <w:rPr>
          <w:rFonts w:ascii="Cambria" w:hAnsi="Cambria"/>
        </w:rPr>
        <w:tab/>
        <w:t xml:space="preserve">niespełniającej wymagań określonych w </w:t>
      </w:r>
      <w:r w:rsidR="008606EB">
        <w:rPr>
          <w:rFonts w:ascii="Cambria" w:hAnsi="Cambria"/>
        </w:rPr>
        <w:t xml:space="preserve">dokumentach zamówienia, w szczególności </w:t>
      </w:r>
      <w:r w:rsidRPr="00BF2EEB">
        <w:rPr>
          <w:rFonts w:ascii="Cambria" w:hAnsi="Cambria"/>
        </w:rPr>
        <w:t>ust. 10 i 11 niniejszego paragrafu;</w:t>
      </w:r>
    </w:p>
    <w:p w14:paraId="3A770B47" w14:textId="77777777" w:rsidR="008606EB" w:rsidRDefault="00656D65">
      <w:pPr>
        <w:pStyle w:val="Akapitzlist1"/>
        <w:spacing w:before="120" w:after="120" w:line="276" w:lineRule="auto"/>
        <w:ind w:left="993" w:hanging="273"/>
        <w:jc w:val="both"/>
        <w:rPr>
          <w:rFonts w:ascii="Cambria" w:hAnsi="Cambria"/>
        </w:rPr>
      </w:pPr>
      <w:r w:rsidRPr="00BF2EEB">
        <w:rPr>
          <w:rFonts w:ascii="Cambria" w:hAnsi="Cambria"/>
        </w:rPr>
        <w:t>2)</w:t>
      </w:r>
      <w:r w:rsidRPr="00BF2EEB">
        <w:rPr>
          <w:rFonts w:ascii="Cambria" w:hAnsi="Cambria"/>
        </w:rPr>
        <w:tab/>
        <w:t>gdy przewiduje termin zapłaty wynagrodzenia dłuższy niż określony w ust. 2</w:t>
      </w:r>
      <w:r w:rsidR="008606EB">
        <w:rPr>
          <w:rFonts w:ascii="Cambria" w:hAnsi="Cambria"/>
        </w:rPr>
        <w:t>;</w:t>
      </w:r>
    </w:p>
    <w:p w14:paraId="03F86B1A" w14:textId="77777777" w:rsidR="00656D65" w:rsidRPr="000916DC" w:rsidRDefault="008606EB">
      <w:pPr>
        <w:pStyle w:val="Akapitzlist1"/>
        <w:spacing w:before="120" w:after="120" w:line="276" w:lineRule="auto"/>
        <w:ind w:left="993" w:hanging="273"/>
        <w:jc w:val="both"/>
      </w:pPr>
      <w:r>
        <w:rPr>
          <w:rFonts w:ascii="Cambria" w:hAnsi="Cambria"/>
        </w:rPr>
        <w:t>3)</w:t>
      </w:r>
      <w:r>
        <w:rPr>
          <w:rFonts w:ascii="Cambria" w:hAnsi="Cambria"/>
        </w:rPr>
        <w:tab/>
        <w:t xml:space="preserve">gdy </w:t>
      </w:r>
      <w:r w:rsidRPr="008606EB">
        <w:rPr>
          <w:rFonts w:ascii="Cambria" w:hAnsi="Cambria"/>
        </w:rPr>
        <w:t>zawiera ona postanowienia niezgodne z art. 463</w:t>
      </w:r>
      <w:r>
        <w:rPr>
          <w:rFonts w:ascii="Cambria" w:hAnsi="Cambria"/>
        </w:rPr>
        <w:t xml:space="preserve"> PZP</w:t>
      </w:r>
      <w:r w:rsidR="00656D65" w:rsidRPr="00BF2EEB">
        <w:rPr>
          <w:rFonts w:ascii="Cambria" w:hAnsi="Cambria"/>
        </w:rPr>
        <w:t>.</w:t>
      </w:r>
    </w:p>
    <w:p w14:paraId="6C3182C9"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Niezgłoszenie w formie pisemnej zastrzeżeń do przedłożonego projektu umowy o podwykonawstwo, której przedmiotem są roboty budowlane, w terminie określonym zgodnie z ust. 3, uważa się za akceptację projektu umowy przez Zamawiającego.</w:t>
      </w:r>
    </w:p>
    <w:p w14:paraId="427337A7"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92AEB6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Zamawiający, w terminie określonym w ust. 3 zgłasza w formie pisemnej </w:t>
      </w:r>
      <w:r w:rsidR="00E81D18" w:rsidRPr="00BF2EEB">
        <w:rPr>
          <w:rFonts w:ascii="Cambria" w:hAnsi="Cambria"/>
        </w:rPr>
        <w:t xml:space="preserve">pod rygorem nieważności </w:t>
      </w:r>
      <w:r w:rsidRPr="00BF2EEB">
        <w:rPr>
          <w:rFonts w:ascii="Cambria" w:hAnsi="Cambria"/>
        </w:rPr>
        <w:t>sprzeciw do umowy o podwykonawstwo, której przedmiotem są roboty budowlane, w przypadkach, o których mowa w ust. 3.</w:t>
      </w:r>
    </w:p>
    <w:p w14:paraId="5E95407B"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Niezgłoszenie w formie pisemnej sprzeciwu do przedłożonej umowy o podwykonawstwo, której przedmiotem są roboty budowlane, w terminie określonym w ust. 3, uważa się za akceptację umowy przez zamawiającego.</w:t>
      </w:r>
    </w:p>
    <w:p w14:paraId="1ED790C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Wykonawca, podwykonawca lub dalszy podwykonawca zamówienia na roboty budowlane przedkłada Zamawiającemu poświadczoną za zgodność z oryginałem kopię zawartej </w:t>
      </w:r>
      <w:r w:rsidRPr="00BF2EEB">
        <w:rPr>
          <w:rFonts w:ascii="Cambria" w:hAnsi="Cambria"/>
        </w:rPr>
        <w:lastRenderedPageBreak/>
        <w:t xml:space="preserve">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4ED9802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 przypadku, o którym mowa w ust. 8, jeżeli termin zapłaty wynagrodzenia jest dłuższy niż określony w ust. 2, </w:t>
      </w:r>
      <w:r w:rsidR="0097315D">
        <w:rPr>
          <w:rFonts w:ascii="Cambria" w:hAnsi="Cambria"/>
        </w:rPr>
        <w:t>Z</w:t>
      </w:r>
      <w:r w:rsidRPr="00BF2EEB">
        <w:rPr>
          <w:rFonts w:ascii="Cambria" w:hAnsi="Cambria"/>
        </w:rPr>
        <w:t xml:space="preserve">amawiający informuje o tym </w:t>
      </w:r>
      <w:r w:rsidR="00F33422" w:rsidRPr="00BF2EEB">
        <w:rPr>
          <w:rFonts w:ascii="Cambria" w:hAnsi="Cambria"/>
        </w:rPr>
        <w:t>W</w:t>
      </w:r>
      <w:r w:rsidRPr="00BF2EEB">
        <w:rPr>
          <w:rFonts w:ascii="Cambria" w:hAnsi="Cambria"/>
        </w:rPr>
        <w:t xml:space="preserve">ykonawcę i wzywa go do doprowadzenia do zmiany tej umowy </w:t>
      </w:r>
      <w:r w:rsidR="00E81D18" w:rsidRPr="00BF2EEB">
        <w:rPr>
          <w:rFonts w:ascii="Cambria" w:hAnsi="Cambria"/>
        </w:rPr>
        <w:t xml:space="preserve">w terminie 5 dni </w:t>
      </w:r>
      <w:r w:rsidRPr="00BF2EEB">
        <w:rPr>
          <w:rFonts w:ascii="Cambria" w:hAnsi="Cambria"/>
        </w:rPr>
        <w:t>pod rygorem wystąpienia o zapłatę kary umownej.</w:t>
      </w:r>
    </w:p>
    <w:p w14:paraId="09152C1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Umowa z Podwykonawcą lub dalszym Podwykonawcą powinna stanowić w szczególności, iż:</w:t>
      </w:r>
    </w:p>
    <w:p w14:paraId="0C480C86"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431538B0"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w:t>
      </w:r>
      <w:r w:rsidR="00177831">
        <w:rPr>
          <w:rFonts w:ascii="Cambria" w:hAnsi="Cambria" w:cs="Times New Roman"/>
          <w:sz w:val="21"/>
          <w:szCs w:val="21"/>
        </w:rPr>
        <w:t xml:space="preserve">odbiorów częściowych </w:t>
      </w:r>
      <w:r w:rsidRPr="00BF2EEB">
        <w:rPr>
          <w:rFonts w:ascii="Cambria" w:hAnsi="Cambria"/>
        </w:rPr>
        <w:t>robót wykonanych przez Podwykonawcę lub dalszego Podwykonawcę;</w:t>
      </w:r>
    </w:p>
    <w:p w14:paraId="202C80C5"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o obowiązku  Podwykonawcy lub dalszego Podwykonawcy, o którym mowa w art. </w:t>
      </w:r>
      <w:r w:rsidR="00A51231" w:rsidRPr="00BF2EEB">
        <w:rPr>
          <w:rFonts w:ascii="Cambria" w:hAnsi="Cambria"/>
        </w:rPr>
        <w:t>95</w:t>
      </w:r>
      <w:r w:rsidRPr="00BF2EEB">
        <w:rPr>
          <w:rFonts w:ascii="Cambria" w:hAnsi="Cambria"/>
        </w:rPr>
        <w:t xml:space="preserve"> ust. </w:t>
      </w:r>
      <w:r w:rsidR="00A51231" w:rsidRPr="00BF2EEB">
        <w:rPr>
          <w:rFonts w:ascii="Cambria" w:hAnsi="Cambria"/>
        </w:rPr>
        <w:t>1</w:t>
      </w:r>
      <w:r w:rsidRPr="00BF2EEB">
        <w:rPr>
          <w:rFonts w:ascii="Cambria" w:hAnsi="Cambria"/>
        </w:rPr>
        <w:t xml:space="preserve"> PZP  na zasadach obowiązujących Wykonawcę; </w:t>
      </w:r>
    </w:p>
    <w:p w14:paraId="6654CE52"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Podwykonawca lub dalszy Podwykonawca są zobowiązani do przedstawiania Zamawiającemu na jego żądanie dokumentów, oświadczeń i wyjaśnień dotyczących realizacji umowy o podwykonawstwo.</w:t>
      </w:r>
    </w:p>
    <w:p w14:paraId="5E7C07F0"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o bezpośredniej płatności na rzecz dalszych podwykonawców. </w:t>
      </w:r>
    </w:p>
    <w:p w14:paraId="57496E75"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Umowa o podwykonawstwo nie może zawierać postanowień:</w:t>
      </w:r>
    </w:p>
    <w:p w14:paraId="371F6A67"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B41BA79"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uzależniających zwrot kwot zabezpieczenia przez Wykonawcę Podwykonawcy, od zwrotu zabezpieczenia należytego wykonania Umowy Wykonawcy przez Zamawiającego;</w:t>
      </w:r>
    </w:p>
    <w:p w14:paraId="339B919E"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22E362F" w14:textId="77777777" w:rsidR="00E81D18" w:rsidRPr="000916DC" w:rsidRDefault="00656D65">
      <w:pPr>
        <w:pStyle w:val="Akapitzlist1"/>
        <w:numPr>
          <w:ilvl w:val="1"/>
          <w:numId w:val="11"/>
        </w:numPr>
        <w:spacing w:before="120" w:after="120" w:line="276" w:lineRule="auto"/>
        <w:jc w:val="both"/>
      </w:pPr>
      <w:r w:rsidRPr="00BF2EEB">
        <w:rPr>
          <w:rFonts w:ascii="Cambria" w:hAnsi="Cambria"/>
        </w:rPr>
        <w:t>nie może zawierać terminów wykonania dłuższych niż określonych w Umowie Wykonawcy z Zamawiającym</w:t>
      </w:r>
      <w:r w:rsidR="00E81D18" w:rsidRPr="00BF2EEB">
        <w:rPr>
          <w:rFonts w:ascii="Cambria" w:hAnsi="Cambria"/>
        </w:rPr>
        <w:t>;</w:t>
      </w:r>
    </w:p>
    <w:p w14:paraId="71E19678" w14:textId="77777777" w:rsidR="00E81D18"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lastRenderedPageBreak/>
        <w:t>uzależniających dokonanie przez Wykonawcę lub Podwykonawcę odbiorów robót wykonanych przez Podwykonawcę lub Dalszego podwykonawcę od dokonania ich odbioru przez Zamawiającego;</w:t>
      </w:r>
    </w:p>
    <w:p w14:paraId="76565AEC" w14:textId="77777777" w:rsidR="00E81D18"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t>uzależniających dokonanie odbioru końcowego przedmiotu umowy podwykonawczej od braku jakichkolwiek wad i usterek (zastrzeżenia tzw. „odbioru bezusterkowego”);</w:t>
      </w:r>
    </w:p>
    <w:p w14:paraId="69EB0E23" w14:textId="77777777" w:rsidR="00656D65"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98A3F09"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Przepisy ust. 1-11 stosuje się odpowiednio do zmian umów o podwykonawstwo.</w:t>
      </w:r>
    </w:p>
    <w:p w14:paraId="47A132CE"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będzie w pełni odpowiedzialny za działania i uchybienia każdego Podwykonawcy, dalszego podwykonawcy i ich przedstawicieli lub pracowników, tak jakby były to działania lub uchybienia Wykonawcy.</w:t>
      </w:r>
    </w:p>
    <w:p w14:paraId="0E26F077"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6E3C0BA"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A655B96"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Bezpośrednia zapłata obejmuje wyłącznie należne wynagrodzenie, bez odsetek, należnych Podwykonawcy lub dalszemu Podwykonawcy.</w:t>
      </w:r>
    </w:p>
    <w:p w14:paraId="4D77764A" w14:textId="77777777" w:rsidR="00656D65" w:rsidRPr="000916DC" w:rsidRDefault="00656D65" w:rsidP="00E12AC5">
      <w:pPr>
        <w:pStyle w:val="Akapitzlist1"/>
        <w:numPr>
          <w:ilvl w:val="0"/>
          <w:numId w:val="11"/>
        </w:numPr>
        <w:tabs>
          <w:tab w:val="clear" w:pos="0"/>
          <w:tab w:val="num" w:pos="567"/>
        </w:tabs>
        <w:spacing w:before="120" w:after="120" w:line="276" w:lineRule="auto"/>
        <w:ind w:left="567" w:hanging="567"/>
        <w:jc w:val="both"/>
      </w:pPr>
      <w:r w:rsidRPr="00BF2EEB">
        <w:rPr>
          <w:rFonts w:ascii="Cambria" w:hAnsi="Cambria"/>
        </w:rPr>
        <w:t>Przed dokonaniem bezpośredniej zapłaty Zamawiający umożliwi Wykonawcy zgłoszenie</w:t>
      </w:r>
      <w:r w:rsidR="0097315D">
        <w:rPr>
          <w:rFonts w:ascii="Cambria" w:hAnsi="Cambria"/>
        </w:rPr>
        <w:t xml:space="preserve">, pisemnie, </w:t>
      </w:r>
      <w:r w:rsidRPr="00BF2EEB">
        <w:rPr>
          <w:rFonts w:ascii="Cambria" w:hAnsi="Cambria"/>
        </w:rPr>
        <w:t>uwag dotyczących zasadności bezpośredniej zapłaty wynagrodzenia Podwykonawcy lub dalszemu Podwykonawcy, o których mowa w ust. 14. Termin zgłaszania uwag będzie nie krótszym niż 7 dni od dnia doręczenia tej informacji.</w:t>
      </w:r>
      <w:r w:rsidR="00E12AC5" w:rsidRPr="00BF2EEB">
        <w:rPr>
          <w:rFonts w:ascii="Cambria" w:hAnsi="Cambria"/>
        </w:rPr>
        <w:t xml:space="preserve"> W uwagach nie można powoływać się na potrącenie roszczeń Wykonawcy względem Podwykonawcy niezwiązanych z realizacją umowy o podwykonawstwo.</w:t>
      </w:r>
    </w:p>
    <w:p w14:paraId="7B01C4D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 przypadku zgłoszenia uwag, o których mowa w ust. 17, Zamawiający może:</w:t>
      </w:r>
    </w:p>
    <w:p w14:paraId="0DE8F1F4"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nie dokonać bezpośredniej zapłaty wynagrodzenia Podwykonawcy lub Dalszemu Podwykonawcy, jeżeli Wykonawca wykaże niezasadność takiej zapłaty, albo</w:t>
      </w:r>
    </w:p>
    <w:p w14:paraId="3C96D7B6"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1DE3232"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dokonać bezpośredniej zapłaty wynagrodzenia Podwykonawcy lub dalszemu Podwykonawcy, jeżeli Podwykonawca lub dalszy Podwykonawca wykaże zasadność takiej zapłaty.</w:t>
      </w:r>
    </w:p>
    <w:p w14:paraId="443849CF"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 przypadku dokonania bezpośredniej zapłaty Podwykonawcy lub dalszemu Podwykonawcy, o których mowa w ust. 14, Zamawiający potrąca kwotę wypłaconego wynagrodzenia z wynagrodzenia należnego Wykonawcy. </w:t>
      </w:r>
    </w:p>
    <w:p w14:paraId="3E745308"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lastRenderedPageBreak/>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0FA239AB" w14:textId="77777777" w:rsidR="00656D65" w:rsidRPr="000916DC" w:rsidRDefault="00656D65">
      <w:pPr>
        <w:pStyle w:val="Akapitzlist1"/>
        <w:numPr>
          <w:ilvl w:val="0"/>
          <w:numId w:val="11"/>
        </w:numPr>
        <w:spacing w:before="120" w:after="240" w:line="276" w:lineRule="auto"/>
        <w:ind w:left="567" w:hanging="567"/>
        <w:jc w:val="both"/>
      </w:pPr>
      <w:r w:rsidRPr="00BF2EEB">
        <w:rPr>
          <w:rFonts w:ascii="Cambria" w:hAnsi="Cambria"/>
        </w:rPr>
        <w:t>Brak zapłaty podwykonawcom i dalszym podwykonawcom uznaje się za nienależyte wykonanie umowy.</w:t>
      </w:r>
    </w:p>
    <w:p w14:paraId="5D8B0DD7" w14:textId="77777777" w:rsidR="00656D65" w:rsidRPr="000916DC" w:rsidRDefault="00656D65">
      <w:pPr>
        <w:spacing w:after="240" w:line="276" w:lineRule="auto"/>
        <w:ind w:left="340"/>
        <w:jc w:val="center"/>
      </w:pPr>
      <w:r w:rsidRPr="00BF2EEB">
        <w:rPr>
          <w:rFonts w:ascii="Cambria" w:hAnsi="Cambria" w:cs="Calibri Light"/>
          <w:b/>
          <w:shd w:val="clear" w:color="auto" w:fill="FFFFFF"/>
        </w:rPr>
        <w:t xml:space="preserve">§ 12 </w:t>
      </w:r>
      <w:r w:rsidRPr="00BF2EEB">
        <w:rPr>
          <w:rFonts w:ascii="Cambria" w:hAnsi="Cambria" w:cs="Arial"/>
          <w:b/>
          <w:smallCaps/>
        </w:rPr>
        <w:t>Obowiązek Zatrudnienia</w:t>
      </w:r>
    </w:p>
    <w:p w14:paraId="3A9EDE34" w14:textId="77777777" w:rsidR="00656D65" w:rsidRPr="000916DC" w:rsidRDefault="00656D65">
      <w:pPr>
        <w:pStyle w:val="Akapitzlist1"/>
        <w:numPr>
          <w:ilvl w:val="0"/>
          <w:numId w:val="31"/>
        </w:numPr>
        <w:tabs>
          <w:tab w:val="left" w:pos="567"/>
        </w:tabs>
        <w:spacing w:line="276" w:lineRule="auto"/>
        <w:ind w:left="567" w:hanging="567"/>
        <w:jc w:val="both"/>
      </w:pPr>
      <w:r w:rsidRPr="00BF2EEB">
        <w:rPr>
          <w:rFonts w:ascii="Cambria" w:hAnsi="Cambria" w:cs="Arial"/>
        </w:rPr>
        <w:t>W zakresie, w jakim Zamawiający, na podstawie art. 9</w:t>
      </w:r>
      <w:r w:rsidR="001208FA" w:rsidRPr="00BF2EEB">
        <w:rPr>
          <w:rFonts w:ascii="Cambria" w:hAnsi="Cambria" w:cs="Arial"/>
        </w:rPr>
        <w:t>5</w:t>
      </w:r>
      <w:r w:rsidRPr="00BF2EEB">
        <w:rPr>
          <w:rFonts w:ascii="Cambria" w:hAnsi="Cambria" w:cs="Arial"/>
        </w:rPr>
        <w:t xml:space="preserve"> ust. </w:t>
      </w:r>
      <w:r w:rsidR="001208FA" w:rsidRPr="00BF2EEB">
        <w:rPr>
          <w:rFonts w:ascii="Cambria" w:hAnsi="Cambria" w:cs="Arial"/>
        </w:rPr>
        <w:t>1</w:t>
      </w:r>
      <w:r w:rsidRPr="00BF2EEB">
        <w:rPr>
          <w:rFonts w:ascii="Cambria" w:hAnsi="Cambria" w:cs="Arial"/>
        </w:rPr>
        <w:t xml:space="preserve"> PZP określił w pkt </w:t>
      </w:r>
      <w:r w:rsidRPr="00BF2EEB">
        <w:rPr>
          <w:rFonts w:ascii="Cambria" w:hAnsi="Cambria" w:cs="Arial"/>
          <w:b/>
        </w:rPr>
        <w:t>3.11 SWZ</w:t>
      </w:r>
      <w:r w:rsidRPr="00BF2EEB">
        <w:rPr>
          <w:rFonts w:ascii="Cambria" w:hAnsi="Cambria" w:cs="Arial"/>
        </w:rPr>
        <w:t xml:space="preserve"> wymagania zatrudnienia przez Wykonawcę lub podwykonawcę na podstawie </w:t>
      </w:r>
      <w:r w:rsidR="004E0359" w:rsidRPr="00BF2EEB">
        <w:rPr>
          <w:rFonts w:ascii="Cambria" w:hAnsi="Cambria" w:cs="Arial"/>
        </w:rPr>
        <w:t>stosunk</w:t>
      </w:r>
      <w:r w:rsidR="00993C42" w:rsidRPr="00BF2EEB">
        <w:rPr>
          <w:rFonts w:ascii="Cambria" w:hAnsi="Cambria" w:cs="Arial"/>
        </w:rPr>
        <w:t>u</w:t>
      </w:r>
      <w:r w:rsidR="004E0359" w:rsidRPr="00BF2EEB">
        <w:rPr>
          <w:rFonts w:ascii="Cambria" w:hAnsi="Cambria" w:cs="Arial"/>
        </w:rPr>
        <w:t xml:space="preserve"> pracy</w:t>
      </w:r>
      <w:r w:rsidRPr="00BF2EEB">
        <w:rPr>
          <w:rFonts w:ascii="Cambria" w:hAnsi="Cambria" w:cs="Arial"/>
        </w:rPr>
        <w:t xml:space="preserve">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BF2EEB">
        <w:rPr>
          <w:rFonts w:ascii="Cambria" w:hAnsi="Cambria" w:cs="Arial"/>
        </w:rPr>
        <w:t>późn</w:t>
      </w:r>
      <w:proofErr w:type="spellEnd"/>
      <w:r w:rsidRPr="00BF2EEB">
        <w:rPr>
          <w:rFonts w:ascii="Cambria" w:hAnsi="Cambria" w:cs="Arial"/>
        </w:rPr>
        <w:t>.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7BBF3659"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 xml:space="preserve">W trakcie realizacji zamówienia Zamawiający uprawniony jest do wykonywania czynności kontrolnych wobec Wykonawcy odnośnie spełniania przez Wykonawcę Obowiązku Zatrudnienia. </w:t>
      </w:r>
    </w:p>
    <w:p w14:paraId="7194DCC8" w14:textId="77777777" w:rsidR="00656D65" w:rsidRPr="000916DC" w:rsidRDefault="004E0359" w:rsidP="004E0359">
      <w:pPr>
        <w:pStyle w:val="Akapitzlist1"/>
        <w:numPr>
          <w:ilvl w:val="0"/>
          <w:numId w:val="31"/>
        </w:numPr>
        <w:tabs>
          <w:tab w:val="num" w:pos="567"/>
        </w:tabs>
        <w:spacing w:line="276" w:lineRule="auto"/>
        <w:ind w:left="567" w:hanging="567"/>
        <w:jc w:val="both"/>
      </w:pPr>
      <w:r w:rsidRPr="00BF2EEB">
        <w:rPr>
          <w:rFonts w:ascii="Cambria" w:hAnsi="Cambria" w:cs="Arial"/>
        </w:rPr>
        <w:t>N</w:t>
      </w:r>
      <w:r w:rsidR="00656D65" w:rsidRPr="00BF2EEB">
        <w:rPr>
          <w:rFonts w:ascii="Cambria" w:hAnsi="Cambria" w:cs="Arial"/>
        </w:rPr>
        <w:t>a każde wezwanie Zamawiającego, w wyznaczonym w tym wezwaniu terminie, Wykonawca przedłoży Zamawiającemu wskazane poniżej dowody w celu potwierdzenia spełniania Obowiązku Zatrudnienia osób wykonujących wskazane w ust. 1 czynności w trakcie realizacji zamówienia:</w:t>
      </w:r>
    </w:p>
    <w:p w14:paraId="76E6C696"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E5D51EB"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2D1C6DBA"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zaświadczenie właściwego oddziału ZUS, potwierdzające opłacanie przez wykonawcę lub podwykonawcę składek na ubezpieczenia społeczne i zdrowotne z tytułu zatrudnienia na podstawie umów o pracę za ostatni okres rozliczeniowy;</w:t>
      </w:r>
    </w:p>
    <w:p w14:paraId="36AA4BBE"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poświadczoną za zgodność z oryginałem odpowiednio przez wykonawcę lub podwykonawcę kopię dowodu potwierdzającego zgłoszenie pracownika przez pracodawcę do ubezpieczeń, żądania złożenia wyjaśnień w przypadku wątpliwości w zakresie potwierdzenia spełniania Obowiązku Zatrudnienia,</w:t>
      </w:r>
    </w:p>
    <w:p w14:paraId="3E288354" w14:textId="77777777" w:rsidR="00656D65" w:rsidRPr="000916DC" w:rsidRDefault="00656D65">
      <w:pPr>
        <w:pStyle w:val="Akapitzlist1"/>
        <w:spacing w:line="276" w:lineRule="auto"/>
        <w:ind w:left="567"/>
        <w:jc w:val="both"/>
      </w:pPr>
      <w:r w:rsidRPr="00BF2EEB">
        <w:rPr>
          <w:rFonts w:ascii="Cambria" w:hAnsi="Cambria" w:cs="Arial"/>
        </w:rPr>
        <w:lastRenderedPageBreak/>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342F60C"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 xml:space="preserve">Brak przedłożenia </w:t>
      </w:r>
      <w:r w:rsidR="00A47C2D" w:rsidRPr="00BF2EEB">
        <w:rPr>
          <w:rFonts w:ascii="Cambria" w:hAnsi="Cambria" w:cs="Arial"/>
        </w:rPr>
        <w:t xml:space="preserve">któregokolwiek </w:t>
      </w:r>
      <w:r w:rsidRPr="00BF2EEB">
        <w:rPr>
          <w:rFonts w:ascii="Cambria" w:hAnsi="Cambria" w:cs="Arial"/>
        </w:rPr>
        <w:t xml:space="preserve">dokumentów i oświadczeń wskazanych w ust. 3 </w:t>
      </w:r>
      <w:r w:rsidR="000F7EE0">
        <w:rPr>
          <w:rFonts w:ascii="Cambria" w:hAnsi="Cambria" w:cs="Arial"/>
        </w:rPr>
        <w:t xml:space="preserve">w terminie wyznaczonym przez Zamawiającego </w:t>
      </w:r>
      <w:r w:rsidRPr="00BF2EEB">
        <w:rPr>
          <w:rFonts w:ascii="Cambria" w:hAnsi="Cambria" w:cs="Arial"/>
        </w:rPr>
        <w:t>poczytuje się jako naruszenie Obowiązku Zatrudnienia przez Wykonawcę lub Podwykonawcę.</w:t>
      </w:r>
    </w:p>
    <w:p w14:paraId="2AE5FD9B"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Zamawiający uprawniony jest do sprawdzania tożsamości osób uczestniczących w wykonywaniu Przedmiotu Umowy.</w:t>
      </w:r>
    </w:p>
    <w:p w14:paraId="543EF594"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W przypadku wątpliwości co do przestrzegania przepisów prawa pracy przez Wykonawcę lub podwykonawcę, Zamawiający może zwrócić się o przeprowadzenie kontroli przez Państwową Inspekcję Pracy.</w:t>
      </w:r>
    </w:p>
    <w:p w14:paraId="0E60198B" w14:textId="77777777" w:rsidR="00DA018C" w:rsidRPr="00D933F4" w:rsidRDefault="00656D65" w:rsidP="00D933F4">
      <w:pPr>
        <w:pStyle w:val="Akapitzlist1"/>
        <w:numPr>
          <w:ilvl w:val="0"/>
          <w:numId w:val="31"/>
        </w:numPr>
        <w:tabs>
          <w:tab w:val="num" w:pos="567"/>
        </w:tabs>
        <w:spacing w:line="276" w:lineRule="auto"/>
        <w:ind w:left="567" w:hanging="567"/>
        <w:jc w:val="both"/>
      </w:pPr>
      <w:r w:rsidRPr="00BF2EEB">
        <w:rPr>
          <w:rFonts w:ascii="Cambria" w:hAnsi="Cambria" w:cs="Aria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7C096C1" w14:textId="77777777" w:rsidR="005C7EBA" w:rsidRDefault="005C7EBA" w:rsidP="009479A3">
      <w:pPr>
        <w:spacing w:before="120" w:after="240" w:line="276" w:lineRule="auto"/>
        <w:rPr>
          <w:rFonts w:ascii="Cambria" w:hAnsi="Cambria"/>
          <w:b/>
        </w:rPr>
      </w:pPr>
    </w:p>
    <w:p w14:paraId="526438DD" w14:textId="77777777" w:rsidR="00656D65" w:rsidRPr="00BF2EEB" w:rsidRDefault="00656D65">
      <w:pPr>
        <w:spacing w:before="120" w:after="240" w:line="276" w:lineRule="auto"/>
        <w:jc w:val="center"/>
        <w:rPr>
          <w:rFonts w:ascii="Cambria" w:hAnsi="Cambria"/>
        </w:rPr>
      </w:pPr>
      <w:r w:rsidRPr="00BF2EEB">
        <w:rPr>
          <w:rFonts w:ascii="Cambria" w:hAnsi="Cambria"/>
          <w:b/>
        </w:rPr>
        <w:t xml:space="preserve">§ 13 </w:t>
      </w:r>
      <w:r w:rsidRPr="00BF2EEB">
        <w:rPr>
          <w:rFonts w:ascii="Cambria" w:hAnsi="Cambria"/>
          <w:b/>
          <w:smallCaps/>
        </w:rPr>
        <w:t>Ubezpieczenie</w:t>
      </w:r>
    </w:p>
    <w:p w14:paraId="69E64C73" w14:textId="77777777" w:rsidR="00656D65" w:rsidRPr="00BF2EEB" w:rsidRDefault="00656D65" w:rsidP="00636AD1">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Wykonawca na własną odpowiedzialność i na swój koszt podejmie wszelkie działania zapobiegawcze jakie są wymagane rzetelną praktyką budowlaną oraz aktualnymi okolicznościami, aby zabezpieczyć prawa właścicieli </w:t>
      </w:r>
      <w:r w:rsidR="007F7601" w:rsidRPr="00BF2EEB">
        <w:rPr>
          <w:rFonts w:ascii="Cambria" w:hAnsi="Cambria"/>
        </w:rPr>
        <w:t>nieruchomości i budowli</w:t>
      </w:r>
      <w:r w:rsidRPr="00BF2EEB">
        <w:rPr>
          <w:rFonts w:ascii="Cambria" w:hAnsi="Cambria"/>
        </w:rPr>
        <w:t xml:space="preserve"> sąsiadujących z terenem budowy i unikać powodowania tam jakichkolwiek zakłóceń lub szkód.</w:t>
      </w:r>
    </w:p>
    <w:p w14:paraId="430FD3A2" w14:textId="202B7488" w:rsidR="00BD7FF4" w:rsidRPr="00BF2EEB" w:rsidRDefault="00BD7FF4" w:rsidP="000916DC">
      <w:pPr>
        <w:pStyle w:val="Akapitzlist1"/>
        <w:numPr>
          <w:ilvl w:val="3"/>
          <w:numId w:val="31"/>
        </w:numPr>
        <w:tabs>
          <w:tab w:val="num" w:pos="709"/>
        </w:tabs>
        <w:spacing w:before="120" w:after="120" w:line="276" w:lineRule="auto"/>
        <w:ind w:left="709" w:hanging="709"/>
        <w:jc w:val="both"/>
        <w:rPr>
          <w:rFonts w:ascii="Cambria" w:hAnsi="Cambria"/>
        </w:rPr>
      </w:pPr>
      <w:r w:rsidRPr="007F7601">
        <w:rPr>
          <w:rFonts w:ascii="Cambria" w:hAnsi="Cambria" w:cs="Arial"/>
        </w:rPr>
        <w:t xml:space="preserve">Wykonawca posiadania </w:t>
      </w:r>
      <w:bookmarkStart w:id="14" w:name="_Hlk69120028"/>
      <w:r w:rsidRPr="007F7601">
        <w:rPr>
          <w:rFonts w:ascii="Cambria" w:hAnsi="Cambria" w:cs="Arial"/>
        </w:rPr>
        <w:t xml:space="preserve">ubezpieczenia </w:t>
      </w:r>
      <w:r w:rsidRPr="007F7601">
        <w:rPr>
          <w:rFonts w:ascii="Cambria" w:hAnsi="Cambria" w:cs="Arial"/>
          <w:shd w:val="clear" w:color="auto" w:fill="FFFFFF"/>
        </w:rPr>
        <w:t>od odpowiedzialności cywilnej (OC) Wykonawcy z tytułu prowadzonej działalności gospodarczej obejmującej swym zakresem co najmniej szkody poniesione przez osoby trzecie w wyniku śmierci, uszkodzenia ciała, rozstroju zdrowia lub w wyniku utraty, zniszczenia lub uszkodzenia mienia własnego lub osób trzecich, jak również szkód spowodowanych błędami, powstałych w związku z wykonywaniem robót budowlanych i innych prac objętych przedmiotem Umowy, na kwotę ubezpieczenia nie niższą niż ce</w:t>
      </w:r>
      <w:r w:rsidR="00C80121">
        <w:rPr>
          <w:rFonts w:ascii="Cambria" w:hAnsi="Cambria" w:cs="Arial"/>
          <w:shd w:val="clear" w:color="auto" w:fill="FFFFFF"/>
        </w:rPr>
        <w:t xml:space="preserve">na ofertowa brutto, tj. </w:t>
      </w:r>
      <w:r w:rsidR="0031220E">
        <w:rPr>
          <w:rFonts w:ascii="Cambria" w:hAnsi="Cambria" w:cs="Arial"/>
          <w:shd w:val="clear" w:color="auto" w:fill="FFFFFF"/>
        </w:rPr>
        <w:t>………….</w:t>
      </w:r>
      <w:r w:rsidRPr="007F7601">
        <w:rPr>
          <w:rFonts w:ascii="Cambria" w:hAnsi="Cambria" w:cs="Arial"/>
          <w:shd w:val="clear" w:color="auto" w:fill="FFFFFF"/>
        </w:rPr>
        <w:t xml:space="preserve"> zł (</w:t>
      </w:r>
      <w:r w:rsidR="00C80121">
        <w:rPr>
          <w:rFonts w:ascii="Cambria" w:hAnsi="Cambria" w:cs="Arial"/>
          <w:shd w:val="clear" w:color="auto" w:fill="FFFFFF"/>
        </w:rPr>
        <w:t xml:space="preserve">słownie: </w:t>
      </w:r>
      <w:r w:rsidR="0031220E">
        <w:rPr>
          <w:rFonts w:ascii="Cambria" w:hAnsi="Cambria" w:cs="Arial"/>
          <w:shd w:val="clear" w:color="auto" w:fill="FFFFFF"/>
        </w:rPr>
        <w:t>…….</w:t>
      </w:r>
      <w:r w:rsidR="00C80121">
        <w:rPr>
          <w:rFonts w:ascii="Cambria" w:hAnsi="Cambria" w:cs="Arial"/>
          <w:shd w:val="clear" w:color="auto" w:fill="FFFFFF"/>
        </w:rPr>
        <w:t xml:space="preserve"> zł</w:t>
      </w:r>
      <w:r w:rsidRPr="007F7601">
        <w:rPr>
          <w:rFonts w:ascii="Cambria" w:hAnsi="Cambria" w:cs="Arial"/>
          <w:shd w:val="clear" w:color="auto" w:fill="FFFFFF"/>
        </w:rPr>
        <w:t>)</w:t>
      </w:r>
      <w:r w:rsidR="007311E1">
        <w:rPr>
          <w:rFonts w:ascii="Cambria" w:hAnsi="Cambria" w:cs="Arial"/>
          <w:shd w:val="clear" w:color="auto" w:fill="FFFFFF"/>
        </w:rPr>
        <w:t>.</w:t>
      </w:r>
      <w:bookmarkEnd w:id="14"/>
      <w:r w:rsidR="007311E1">
        <w:rPr>
          <w:rFonts w:ascii="Cambria" w:hAnsi="Cambria" w:cs="Arial"/>
          <w:shd w:val="clear" w:color="auto" w:fill="FFFFFF"/>
        </w:rPr>
        <w:t xml:space="preserve"> </w:t>
      </w:r>
      <w:r w:rsidR="007311E1" w:rsidRPr="00BF2EEB">
        <w:rPr>
          <w:rFonts w:ascii="Cambria" w:hAnsi="Cambria"/>
        </w:rPr>
        <w:t>Wykonawca zobowiązuje się utrzymywać ubezpieczeni</w:t>
      </w:r>
      <w:r w:rsidR="007311E1">
        <w:rPr>
          <w:rFonts w:ascii="Cambria" w:hAnsi="Cambria"/>
        </w:rPr>
        <w:t>e</w:t>
      </w:r>
      <w:r w:rsidR="007311E1" w:rsidRPr="00BF2EEB">
        <w:rPr>
          <w:rFonts w:ascii="Cambria" w:hAnsi="Cambria"/>
        </w:rPr>
        <w:t xml:space="preserve"> przez cały okres obowiązywania Umowy</w:t>
      </w:r>
      <w:r w:rsidR="007311E1">
        <w:rPr>
          <w:rFonts w:ascii="Cambria" w:hAnsi="Cambria"/>
        </w:rPr>
        <w:t>.</w:t>
      </w:r>
      <w:r w:rsidR="007311E1" w:rsidRPr="00BF2EEB">
        <w:rPr>
          <w:rFonts w:ascii="Cambria" w:hAnsi="Cambria"/>
        </w:rPr>
        <w:t xml:space="preserve"> </w:t>
      </w:r>
    </w:p>
    <w:p w14:paraId="5136D15B" w14:textId="77777777" w:rsidR="00656D65" w:rsidRPr="00BF2EEB" w:rsidRDefault="00656D65" w:rsidP="00636AD1">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Dowody zawarcia </w:t>
      </w:r>
      <w:r w:rsidR="007311E1" w:rsidRPr="00BF2EEB">
        <w:rPr>
          <w:rFonts w:ascii="Cambria" w:hAnsi="Cambria"/>
        </w:rPr>
        <w:t>ubezpiecze</w:t>
      </w:r>
      <w:r w:rsidR="007311E1">
        <w:rPr>
          <w:rFonts w:ascii="Cambria" w:hAnsi="Cambria"/>
        </w:rPr>
        <w:t>nia</w:t>
      </w:r>
      <w:r w:rsidRPr="00BF2EEB">
        <w:rPr>
          <w:rFonts w:ascii="Cambria" w:hAnsi="Cambria"/>
        </w:rPr>
        <w:t xml:space="preserve">, o których mowa w ust. 2  wykonawca przedłoży Zamawiającemu przed </w:t>
      </w:r>
      <w:r w:rsidR="00604D4B" w:rsidRPr="00BF2EEB">
        <w:rPr>
          <w:rFonts w:ascii="Cambria" w:hAnsi="Cambria"/>
        </w:rPr>
        <w:t>podpisaniem umowy.</w:t>
      </w:r>
    </w:p>
    <w:p w14:paraId="0ECF5FBF" w14:textId="77777777" w:rsidR="00656D65" w:rsidRPr="00D933F4" w:rsidRDefault="00656D65" w:rsidP="00D933F4">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W przypadku, gdy termin obowiązywania polisy będzie miał się zakończyć przed terminem określonym w ust. 2 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4498D437" w14:textId="77777777" w:rsidR="00656D65" w:rsidRPr="00BF2EEB" w:rsidRDefault="00656D65">
      <w:pPr>
        <w:spacing w:before="120" w:after="240" w:line="276" w:lineRule="auto"/>
        <w:jc w:val="center"/>
        <w:rPr>
          <w:rFonts w:ascii="Cambria" w:hAnsi="Cambria"/>
        </w:rPr>
      </w:pPr>
      <w:r w:rsidRPr="00BF2EEB">
        <w:rPr>
          <w:rFonts w:ascii="Cambria" w:hAnsi="Cambria"/>
          <w:b/>
        </w:rPr>
        <w:t xml:space="preserve">§ 14 </w:t>
      </w:r>
      <w:r w:rsidRPr="00BF2EEB">
        <w:rPr>
          <w:rFonts w:ascii="Cambria" w:hAnsi="Cambria"/>
          <w:b/>
          <w:smallCaps/>
        </w:rPr>
        <w:t>Zabezpieczenie należytego wykonania umowy</w:t>
      </w:r>
    </w:p>
    <w:p w14:paraId="361213CE" w14:textId="08192A5D"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lastRenderedPageBreak/>
        <w:t xml:space="preserve">Strony potwierdzają, że przed zawarciem Umowy Wykonawca wniósł zabezpieczenie należytego wykonania Umowy (dalej: „Zabezpieczenie”) w jednej z form przewidzianych w art. </w:t>
      </w:r>
      <w:r w:rsidR="00297690" w:rsidRPr="00BF2EEB">
        <w:rPr>
          <w:rFonts w:ascii="Cambria" w:hAnsi="Cambria"/>
        </w:rPr>
        <w:t>4</w:t>
      </w:r>
      <w:r w:rsidR="002F7829" w:rsidRPr="00BF2EEB">
        <w:rPr>
          <w:rFonts w:ascii="Cambria" w:hAnsi="Cambria"/>
        </w:rPr>
        <w:t>50</w:t>
      </w:r>
      <w:r w:rsidR="00297690" w:rsidRPr="00BF2EEB">
        <w:rPr>
          <w:rFonts w:ascii="Cambria" w:hAnsi="Cambria"/>
        </w:rPr>
        <w:t xml:space="preserve"> </w:t>
      </w:r>
      <w:r w:rsidR="00CC1AD9">
        <w:rPr>
          <w:rFonts w:ascii="Cambria" w:hAnsi="Cambria"/>
        </w:rPr>
        <w:t xml:space="preserve">ust. 1 </w:t>
      </w:r>
      <w:r w:rsidR="00391C64">
        <w:rPr>
          <w:rFonts w:ascii="Cambria" w:hAnsi="Cambria"/>
        </w:rPr>
        <w:t xml:space="preserve">PZP, tj. w formie </w:t>
      </w:r>
      <w:del w:id="15" w:author="Aleksandra Pściuk" w:date="2022-04-19T14:26:00Z">
        <w:r w:rsidR="00391C64" w:rsidDel="00090CDA">
          <w:rPr>
            <w:rFonts w:ascii="Cambria" w:hAnsi="Cambria"/>
          </w:rPr>
          <w:delText>gotówki</w:delText>
        </w:r>
        <w:r w:rsidRPr="00BF2EEB" w:rsidDel="00090CDA">
          <w:rPr>
            <w:rFonts w:ascii="Cambria" w:hAnsi="Cambria"/>
          </w:rPr>
          <w:delText xml:space="preserve"> </w:delText>
        </w:r>
      </w:del>
      <w:ins w:id="16" w:author="Aleksandra Pściuk" w:date="2022-04-19T14:26:00Z">
        <w:r w:rsidR="00090CDA">
          <w:rPr>
            <w:rFonts w:ascii="Cambria" w:hAnsi="Cambria"/>
          </w:rPr>
          <w:t>……………….</w:t>
        </w:r>
        <w:r w:rsidR="00090CDA" w:rsidRPr="00BF2EEB">
          <w:rPr>
            <w:rFonts w:ascii="Cambria" w:hAnsi="Cambria"/>
          </w:rPr>
          <w:t xml:space="preserve"> </w:t>
        </w:r>
      </w:ins>
      <w:r w:rsidRPr="00BF2EEB">
        <w:rPr>
          <w:rFonts w:ascii="Cambria" w:hAnsi="Cambria"/>
        </w:rPr>
        <w:t>w kwocie stanowiącej równowartość 5 (pięć) % Wynagrodzenia bru</w:t>
      </w:r>
      <w:r w:rsidR="00CD739E">
        <w:rPr>
          <w:rFonts w:ascii="Cambria" w:hAnsi="Cambria"/>
        </w:rPr>
        <w:t>tto, co stanowi kwotę …………</w:t>
      </w:r>
      <w:r w:rsidR="002E5B63">
        <w:rPr>
          <w:rFonts w:ascii="Cambria" w:hAnsi="Cambria"/>
        </w:rPr>
        <w:t xml:space="preserve"> zł</w:t>
      </w:r>
      <w:r w:rsidRPr="00BF2EEB">
        <w:rPr>
          <w:rFonts w:ascii="Cambria" w:hAnsi="Cambria"/>
        </w:rPr>
        <w:t xml:space="preserve"> sł</w:t>
      </w:r>
      <w:r w:rsidR="00CD739E">
        <w:rPr>
          <w:rFonts w:ascii="Cambria" w:hAnsi="Cambria"/>
        </w:rPr>
        <w:t>ownie: ………………….. zł ………..</w:t>
      </w:r>
      <w:r w:rsidR="007A6DA7">
        <w:rPr>
          <w:rFonts w:ascii="Cambria" w:hAnsi="Cambria"/>
        </w:rPr>
        <w:t xml:space="preserve"> groszy</w:t>
      </w:r>
      <w:r w:rsidRPr="00BF2EEB">
        <w:rPr>
          <w:rFonts w:ascii="Cambria" w:hAnsi="Cambria"/>
        </w:rPr>
        <w:t>.</w:t>
      </w:r>
    </w:p>
    <w:p w14:paraId="6E8E86CC"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 xml:space="preserve">W przypadku wniesienia Zabezpieczenia w formach wskazanych w art. </w:t>
      </w:r>
      <w:r w:rsidR="002F7829" w:rsidRPr="00BF2EEB">
        <w:rPr>
          <w:rFonts w:ascii="Cambria" w:hAnsi="Cambria"/>
        </w:rPr>
        <w:t xml:space="preserve">450 </w:t>
      </w:r>
      <w:r w:rsidRPr="00BF2EEB">
        <w:rPr>
          <w:rFonts w:ascii="Cambria" w:hAnsi="Cambria"/>
        </w:rPr>
        <w:t xml:space="preserve">ust. 1 pkt. 2-5 PZP treść dokumentu zabezpieczenia musi zostać uprzednio zaakceptowana przez Zamawiającego </w:t>
      </w:r>
      <w:r w:rsidR="00CC1AD9">
        <w:rPr>
          <w:rFonts w:ascii="Cambria" w:hAnsi="Cambria"/>
        </w:rPr>
        <w:t>na zasadach określonych w rozdziale</w:t>
      </w:r>
      <w:r w:rsidR="005A66D0">
        <w:rPr>
          <w:rFonts w:ascii="Cambria" w:hAnsi="Cambria"/>
        </w:rPr>
        <w:t xml:space="preserve"> 20</w:t>
      </w:r>
      <w:r w:rsidR="00CC1AD9">
        <w:rPr>
          <w:rFonts w:ascii="Cambria" w:hAnsi="Cambria"/>
        </w:rPr>
        <w:t xml:space="preserve"> SWZ.</w:t>
      </w:r>
    </w:p>
    <w:p w14:paraId="6CD62C74"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 xml:space="preserve">W trakcie realizacji Umowy Wykonawca może dokonać zmiany formy Zabezpieczenia na jedną lub kilka form, o których mowa w art. </w:t>
      </w:r>
      <w:r w:rsidR="002F7829" w:rsidRPr="00BF2EEB">
        <w:rPr>
          <w:rFonts w:ascii="Cambria" w:hAnsi="Cambria"/>
        </w:rPr>
        <w:t xml:space="preserve">450 </w:t>
      </w:r>
      <w:r w:rsidR="00A76EF7">
        <w:rPr>
          <w:rFonts w:ascii="Cambria" w:hAnsi="Cambria" w:cs="Times New Roman"/>
          <w:sz w:val="21"/>
          <w:szCs w:val="21"/>
        </w:rPr>
        <w:t xml:space="preserve">ust. 1 </w:t>
      </w:r>
      <w:r w:rsidRPr="00BF2EEB">
        <w:rPr>
          <w:rFonts w:ascii="Cambria" w:hAnsi="Cambria"/>
        </w:rPr>
        <w:t>PZP. Zmiana formy zabezpieczenia nie stanowi zmiany Umowy.</w:t>
      </w:r>
    </w:p>
    <w:p w14:paraId="6F745127"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Wniesione zabezpieczenie przeznaczone jest na zabezpieczenie i ewentualne zaspokojenie wszelkich roszczeń Zamawiającego z tytułu niewykonania lub nienależytego wykonania Umowy.</w:t>
      </w:r>
    </w:p>
    <w:p w14:paraId="5C5A3E7A" w14:textId="3E223F2D" w:rsidR="00656D65" w:rsidRPr="00BF2EEB" w:rsidRDefault="00656D65" w:rsidP="00AB01A9">
      <w:pPr>
        <w:pStyle w:val="Akapitzlist1"/>
        <w:numPr>
          <w:ilvl w:val="6"/>
          <w:numId w:val="31"/>
        </w:numPr>
        <w:tabs>
          <w:tab w:val="clear" w:pos="5380"/>
        </w:tabs>
        <w:spacing w:before="120" w:after="120" w:line="276" w:lineRule="auto"/>
        <w:ind w:left="567" w:hanging="567"/>
        <w:jc w:val="both"/>
        <w:rPr>
          <w:rFonts w:ascii="Cambria" w:hAnsi="Cambria"/>
        </w:rPr>
      </w:pPr>
      <w:r w:rsidRPr="00BF2EEB">
        <w:rPr>
          <w:rFonts w:ascii="Cambria" w:hAnsi="Cambria"/>
        </w:rPr>
        <w:t xml:space="preserve">Zwrot 70 (siedemdziesięciu) % kwoty Zabezpieczenia nastąpi w terminie do 30 (trzydziestu) dni od </w:t>
      </w:r>
      <w:r w:rsidR="00AB01A9" w:rsidRPr="00AB01A9">
        <w:rPr>
          <w:rFonts w:ascii="Cambria" w:hAnsi="Cambria"/>
        </w:rPr>
        <w:t>dnia wykonania zamówienia i uznania przez zamawiającego za należycie wykonane</w:t>
      </w:r>
      <w:r w:rsidRPr="00BF2EEB">
        <w:rPr>
          <w:rFonts w:ascii="Cambria" w:hAnsi="Cambria"/>
        </w:rPr>
        <w:t>.</w:t>
      </w:r>
    </w:p>
    <w:p w14:paraId="0D1BAB29" w14:textId="0697325C"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Strony postanawiają, że kwota odpowiadająca 30 (trzydziestu) % kwoty Zabezpieczenia stanowić będzie zabezpieczenie roszczeń z tytułu rękojmi za wady</w:t>
      </w:r>
      <w:r w:rsidR="00AB01A9">
        <w:rPr>
          <w:rFonts w:ascii="Cambria" w:hAnsi="Cambria"/>
        </w:rPr>
        <w:t xml:space="preserve">  i gwarancji jakości</w:t>
      </w:r>
      <w:r w:rsidRPr="00BF2EEB">
        <w:rPr>
          <w:rFonts w:ascii="Cambria" w:hAnsi="Cambria"/>
        </w:rPr>
        <w:t>, zostanie zwrócone po upływie 15 dni od upływu okresu rękojmi i gwarancji.</w:t>
      </w:r>
    </w:p>
    <w:p w14:paraId="7981F964"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Zamawiający ma prawo zaspokoić z Zabezpieczenia wszelkie roszczenia z tytułu niewykonania lub nienależytego wykonania zobowiązania, w tym kary umowne, niezależnie, czy wynikają z Umowy czy przepisów prawa oraz roszczenia z rękojmi za wady</w:t>
      </w:r>
      <w:r w:rsidR="00B15ACC" w:rsidRPr="00BF2EEB">
        <w:rPr>
          <w:rFonts w:ascii="Cambria" w:hAnsi="Cambria"/>
        </w:rPr>
        <w:t xml:space="preserve"> i gwarancji</w:t>
      </w:r>
      <w:r w:rsidRPr="00BF2EEB">
        <w:rPr>
          <w:rFonts w:ascii="Cambria" w:hAnsi="Cambria"/>
        </w:rPr>
        <w:t>.</w:t>
      </w:r>
    </w:p>
    <w:p w14:paraId="0A4965B2" w14:textId="77777777" w:rsidR="00656D65" w:rsidRPr="00BF2EEB" w:rsidRDefault="00656D65" w:rsidP="005A66D0">
      <w:pPr>
        <w:pStyle w:val="Akapitzlist1"/>
        <w:numPr>
          <w:ilvl w:val="6"/>
          <w:numId w:val="31"/>
        </w:numPr>
        <w:tabs>
          <w:tab w:val="clear" w:pos="5380"/>
        </w:tabs>
        <w:spacing w:before="120" w:after="120" w:line="276" w:lineRule="auto"/>
        <w:ind w:left="567" w:hanging="567"/>
        <w:jc w:val="both"/>
        <w:rPr>
          <w:rFonts w:ascii="Cambria" w:hAnsi="Cambria"/>
        </w:rPr>
      </w:pPr>
      <w:r w:rsidRPr="00BF2EEB">
        <w:rPr>
          <w:rFonts w:ascii="Cambria" w:hAnsi="Cambria"/>
        </w:rPr>
        <w:t xml:space="preserve">W przypadku </w:t>
      </w:r>
      <w:r w:rsidR="000F75D9" w:rsidRPr="00BF2EEB">
        <w:rPr>
          <w:rFonts w:ascii="Cambria" w:hAnsi="Cambria"/>
        </w:rPr>
        <w:t xml:space="preserve">niewykonania Przedmiotu Umowy w Terminie Wykonania  lub </w:t>
      </w:r>
      <w:r w:rsidRPr="00BF2EEB">
        <w:rPr>
          <w:rFonts w:ascii="Cambria" w:hAnsi="Cambria"/>
        </w:rPr>
        <w:t xml:space="preserve">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3CCF1496"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W przypadku wniesienia zabezpieczenia w formie niepieniężnej i niezrealizowania obowiązku przedłużenia tego zabezpieczenia, o którym mowa w ust. 8, Zamawiający ma prawo zrealizować gwarancję/poręczenie, celem ustanowienia zabezpieczenia na ten przedłużony okres.</w:t>
      </w:r>
    </w:p>
    <w:p w14:paraId="6F559DCC"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t xml:space="preserve">§ 15 </w:t>
      </w:r>
      <w:r w:rsidRPr="00BF2EEB">
        <w:rPr>
          <w:rFonts w:ascii="Cambria" w:hAnsi="Cambria" w:cs="Calibri Light"/>
          <w:b/>
          <w:bCs/>
          <w:smallCaps/>
          <w:color w:val="000000"/>
          <w:sz w:val="22"/>
          <w:szCs w:val="22"/>
          <w:shd w:val="clear" w:color="auto" w:fill="FFFFFF"/>
        </w:rPr>
        <w:t>Gwarancja jakości i Rękojmia za wady</w:t>
      </w:r>
    </w:p>
    <w:p w14:paraId="42939D1C"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Wykonawca udziela Zamawiającemu gwarancji jakości („Gwarancja Jakości”)</w:t>
      </w:r>
      <w:r w:rsidR="00285E54" w:rsidRPr="00BF2EEB">
        <w:rPr>
          <w:rFonts w:ascii="Cambria" w:hAnsi="Cambria" w:cs="Calibri Light"/>
          <w:bCs/>
          <w:shd w:val="clear" w:color="auto" w:fill="FFFFFF"/>
        </w:rPr>
        <w:t xml:space="preserve"> </w:t>
      </w:r>
      <w:r w:rsidR="001577AE">
        <w:rPr>
          <w:rFonts w:ascii="Cambria" w:hAnsi="Cambria" w:cs="Arial"/>
        </w:rPr>
        <w:t xml:space="preserve">na okres </w:t>
      </w:r>
      <w:r w:rsidR="00CD739E">
        <w:rPr>
          <w:rFonts w:ascii="Cambria" w:hAnsi="Cambria" w:cs="Arial"/>
          <w:b/>
        </w:rPr>
        <w:t>……..</w:t>
      </w:r>
      <w:r w:rsidR="00285E54" w:rsidRPr="007F7601">
        <w:rPr>
          <w:rFonts w:ascii="Cambria" w:hAnsi="Cambria" w:cs="Arial"/>
          <w:b/>
        </w:rPr>
        <w:t xml:space="preserve"> miesięcy</w:t>
      </w:r>
      <w:r w:rsidRPr="00BF2EEB">
        <w:rPr>
          <w:rFonts w:ascii="Cambria" w:hAnsi="Cambria" w:cs="Calibri Light"/>
          <w:bCs/>
          <w:shd w:val="clear" w:color="auto" w:fill="FFFFFF"/>
        </w:rPr>
        <w:t xml:space="preserve"> oraz rękojmi za wady („Rękojmia za Wady”)</w:t>
      </w:r>
      <w:r w:rsidR="00285E54" w:rsidRPr="007F7601">
        <w:rPr>
          <w:rFonts w:ascii="Cambria" w:hAnsi="Cambria" w:cs="Arial"/>
        </w:rPr>
        <w:t xml:space="preserve"> na okres </w:t>
      </w:r>
      <w:r w:rsidR="00285E54" w:rsidRPr="007F7601">
        <w:rPr>
          <w:rFonts w:ascii="Cambria" w:hAnsi="Cambria" w:cs="Arial"/>
          <w:b/>
        </w:rPr>
        <w:t>60 miesięcy</w:t>
      </w:r>
      <w:r w:rsidRPr="00BF2EEB">
        <w:rPr>
          <w:rFonts w:ascii="Cambria" w:hAnsi="Cambria" w:cs="Calibri Light"/>
          <w:bCs/>
          <w:shd w:val="clear" w:color="auto" w:fill="FFFFFF"/>
        </w:rPr>
        <w:t xml:space="preserve"> . </w:t>
      </w:r>
    </w:p>
    <w:p w14:paraId="33FF1AB5"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Strony postanawiają, iż bieg terminu Rękojmi za Wady oraz Gwarancji Jakości rozpoczyna się od dnia podpisania protokołu odbioru końcowego Przedmiotu Umowy. </w:t>
      </w:r>
    </w:p>
    <w:p w14:paraId="5CB05BEE"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shd w:val="clear" w:color="auto" w:fill="FFFFFF"/>
        </w:rPr>
        <w:t xml:space="preserve">Umowa stanowi dokument gwarancyjny w rozumieniu KC. </w:t>
      </w:r>
    </w:p>
    <w:p w14:paraId="74C3B2EB"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Zamawiający może wykonywać uprawnienia z tytułu Rękojmi za Wady niezależnie od uprawnień z tytułu Gwarancji Jakości. </w:t>
      </w:r>
    </w:p>
    <w:p w14:paraId="12B3CC1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Okres Gwarancji Jakości ulega przedłużeniu, w każdym przypadku, gdy wykonywane jest świadczenie gwarancyjne. </w:t>
      </w:r>
    </w:p>
    <w:p w14:paraId="16A89B3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Wszystkie koszty związane z usuwaniem wad lub usterek w okresie Gwarancji Jakości lub Rękojmi za Wady obciążają Wykonawcę. </w:t>
      </w:r>
    </w:p>
    <w:p w14:paraId="5D5679AC"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lastRenderedPageBreak/>
        <w:t xml:space="preserve">Zamawiający będzie zawiadamiał Wykonawcę o wykryciu wady lub usterki telefonicznie,  e-mailem lub pisemnie.  </w:t>
      </w:r>
    </w:p>
    <w:p w14:paraId="59869147"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1A8029CF"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41D0BBF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Usunięcie wad lub usterek uznaje się za skuteczne z chwilą podpisania przez Strony protokołu usunięcia wad i usterek. </w:t>
      </w:r>
    </w:p>
    <w:p w14:paraId="7FC71345"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Upływ okresu Gwarancji Jakości nie zwalania Wykonawcy z odpowiedzialności za wady lub usterki jeśli zostały zgłoszone Wykonawcy przez upływem tego okresu. </w:t>
      </w:r>
    </w:p>
    <w:p w14:paraId="133B2E89"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shd w:val="clear" w:color="auto" w:fill="FFFFFF"/>
        </w:rPr>
        <w:t xml:space="preserve">W </w:t>
      </w:r>
      <w:r w:rsidRPr="00BF2EEB">
        <w:rPr>
          <w:rFonts w:ascii="Cambria" w:hAnsi="Cambria" w:cs="Calibri Light"/>
          <w:bCs/>
          <w:shd w:val="clear" w:color="auto" w:fill="FFFFFF"/>
        </w:rPr>
        <w:t>przypadku, gdy w okresie Rękojmi za Wady lub w okresie Gwarancji Jakości zostaną wykryte wady istotne mające wpływ na prawidłowe korzystanie z Przedmiotu Umowy („Wady Istotne”), nie nadające się do usunięcia, Zamawiający jest uprawniony do:</w:t>
      </w:r>
    </w:p>
    <w:p w14:paraId="607509F8"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odstąpienia od Umowy lub</w:t>
      </w:r>
    </w:p>
    <w:p w14:paraId="050C64E3"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żądania zwrotu zapłaconego dotychczas wynagrodzenia wraz z naprawieniem szkody lub</w:t>
      </w:r>
    </w:p>
    <w:p w14:paraId="4786FA42"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 xml:space="preserve">żądania wykonania przez Wykonawcę Przedmiotu Umowy lub jego części na koszt Wykonawcy. </w:t>
      </w:r>
    </w:p>
    <w:p w14:paraId="203B8CBF"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W przypadku stwierdzenia wystąpienia wad niemających wpływu na prawidłowe korzystanie z Przedmiotu Umowy („Wady Nieistotne”) w okresie Rękojmi za Wady lub okresie Gwarancji Jakości, Zamawiający jest  uprawniony do:</w:t>
      </w:r>
    </w:p>
    <w:p w14:paraId="27933BE7" w14:textId="77777777" w:rsidR="00656D65" w:rsidRPr="00BF2EEB" w:rsidRDefault="00656D65">
      <w:pPr>
        <w:pStyle w:val="Akapitzlist1"/>
        <w:numPr>
          <w:ilvl w:val="0"/>
          <w:numId w:val="17"/>
        </w:numPr>
        <w:spacing w:after="60" w:line="276" w:lineRule="auto"/>
        <w:ind w:left="1134" w:hanging="283"/>
        <w:jc w:val="both"/>
        <w:rPr>
          <w:rFonts w:ascii="Cambria" w:hAnsi="Cambria"/>
        </w:rPr>
      </w:pPr>
      <w:r w:rsidRPr="00BF2EEB">
        <w:rPr>
          <w:rFonts w:ascii="Cambria" w:hAnsi="Cambria" w:cs="Calibri Light"/>
          <w:bCs/>
          <w:shd w:val="clear" w:color="auto" w:fill="FFFFFF"/>
        </w:rPr>
        <w:t>żądania usunięcia wad w określonym przez Zamawiającego terminie. Brak dotrzymania przez Wykonawcę terminu będzie skutkował usunięciem wad na koszt i ryzyko Wykonawcy;</w:t>
      </w:r>
    </w:p>
    <w:p w14:paraId="566DCF74" w14:textId="77777777" w:rsidR="00656D65" w:rsidRPr="00BF2EEB" w:rsidRDefault="00656D65">
      <w:pPr>
        <w:pStyle w:val="Akapitzlist1"/>
        <w:numPr>
          <w:ilvl w:val="0"/>
          <w:numId w:val="17"/>
        </w:numPr>
        <w:spacing w:after="60" w:line="276" w:lineRule="auto"/>
        <w:ind w:left="1135" w:hanging="284"/>
        <w:jc w:val="both"/>
        <w:rPr>
          <w:rFonts w:ascii="Cambria" w:hAnsi="Cambria"/>
        </w:rPr>
      </w:pPr>
      <w:r w:rsidRPr="00BF2EEB">
        <w:rPr>
          <w:rFonts w:ascii="Cambria" w:hAnsi="Cambria" w:cs="Calibri Light"/>
          <w:bCs/>
          <w:shd w:val="clear" w:color="auto" w:fill="FFFFFF"/>
        </w:rPr>
        <w:t>obniżenia wynagrodzenia Wykonawcy za Przedmiot Umowy odpowiednio do utraconej wartości.</w:t>
      </w:r>
    </w:p>
    <w:p w14:paraId="4DBC7A5E"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Zamawiający wyznaczy termin odbioru pogwarancyjnego co najmniej na 21 dni przed upływem okresu Gwarancji Jakości i zawiadomi o tym terminie Wykonawcę telefonicznie,  e-mailem lub pisemnie. </w:t>
      </w:r>
    </w:p>
    <w:p w14:paraId="52AF5132" w14:textId="77777777" w:rsidR="00656D65" w:rsidRPr="00BF2EEB" w:rsidRDefault="00656D65">
      <w:pPr>
        <w:pStyle w:val="Akapitzlist1"/>
        <w:numPr>
          <w:ilvl w:val="0"/>
          <w:numId w:val="15"/>
        </w:numPr>
        <w:spacing w:after="240" w:line="276" w:lineRule="auto"/>
        <w:ind w:left="567" w:hanging="567"/>
        <w:jc w:val="both"/>
        <w:rPr>
          <w:rFonts w:ascii="Cambria" w:hAnsi="Cambria"/>
        </w:rPr>
      </w:pPr>
      <w:r w:rsidRPr="00BF2EEB">
        <w:rPr>
          <w:rFonts w:ascii="Cambria" w:hAnsi="Cambria" w:cs="Calibri Light"/>
          <w:bCs/>
          <w:shd w:val="clear" w:color="auto" w:fill="FFFFFF"/>
        </w:rPr>
        <w:t xml:space="preserve">Z odbioru pogwarancyjnego spisany zostanie protokół odbioru pogwarancyjnego. </w:t>
      </w:r>
    </w:p>
    <w:p w14:paraId="2ACADE55" w14:textId="77777777" w:rsidR="00D933F4" w:rsidRDefault="00D933F4">
      <w:pPr>
        <w:tabs>
          <w:tab w:val="left" w:pos="567"/>
        </w:tabs>
        <w:spacing w:after="240" w:line="276" w:lineRule="auto"/>
        <w:jc w:val="center"/>
        <w:rPr>
          <w:rFonts w:ascii="Cambria" w:hAnsi="Cambria"/>
          <w:b/>
          <w:smallCaps/>
        </w:rPr>
      </w:pPr>
    </w:p>
    <w:p w14:paraId="43C01D53"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16 Kary umowne</w:t>
      </w:r>
    </w:p>
    <w:p w14:paraId="3C31C6B4" w14:textId="77777777" w:rsidR="00656D65" w:rsidRPr="00BF2EEB" w:rsidRDefault="00656D65">
      <w:pPr>
        <w:pStyle w:val="Akapitzlist1"/>
        <w:numPr>
          <w:ilvl w:val="3"/>
          <w:numId w:val="16"/>
        </w:numPr>
        <w:spacing w:after="240" w:line="276" w:lineRule="auto"/>
        <w:ind w:left="567" w:hanging="567"/>
        <w:jc w:val="both"/>
        <w:rPr>
          <w:rFonts w:ascii="Cambria" w:hAnsi="Cambria"/>
        </w:rPr>
      </w:pPr>
      <w:r w:rsidRPr="00BF2EEB">
        <w:rPr>
          <w:rFonts w:ascii="Cambria" w:hAnsi="Cambria"/>
        </w:rPr>
        <w:t>Wykonawca zapłaci Zamawiającemu kary umowne w następujących wypadkach i wysokościach:</w:t>
      </w:r>
    </w:p>
    <w:p w14:paraId="5CA0C127"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za niedotrzymanie Terminu Wykonania – w wysokości 0,1 % Wynagrodzenia za każdy rozpoczęty dzień zwłoki;</w:t>
      </w:r>
    </w:p>
    <w:p w14:paraId="1E1EE63D"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za niedotrzymanie terminu usunięcia wad lub usterek stwierdzonych w czasie odbioru końcowego, pogwarancyjnego lub w okresie Gwarancji Jakości lub Rękojmi </w:t>
      </w:r>
      <w:r w:rsidRPr="00BF2EEB">
        <w:rPr>
          <w:rFonts w:ascii="Cambria" w:hAnsi="Cambria"/>
        </w:rPr>
        <w:lastRenderedPageBreak/>
        <w:t>za Wady – w wysokości 0,1 % Wynagrodzenia za każdy rozpoczęty dzień zwłoki, za każdy taki przypadek;</w:t>
      </w:r>
    </w:p>
    <w:p w14:paraId="2273694F"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odstąpienia od Umowy z przyczyn leżących pod stronie Wykonawcy – w wysokości 10 % Wynagrodzenia; </w:t>
      </w:r>
    </w:p>
    <w:p w14:paraId="409BC98D"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w przypadku nieprzedstawienia przez Wykonawcę wszystkich dowodów zapłaty wynagrodzenia Podwykonawcom lub dalszym podwykonawcom –</w:t>
      </w:r>
      <w:r w:rsidR="00B85B1F">
        <w:rPr>
          <w:rFonts w:ascii="Cambria" w:hAnsi="Cambria"/>
        </w:rPr>
        <w:t xml:space="preserve"> </w:t>
      </w:r>
      <w:r w:rsidRPr="00BF2EEB">
        <w:rPr>
          <w:rFonts w:ascii="Cambria" w:hAnsi="Cambria"/>
        </w:rPr>
        <w:t>w wysokości 5.000 zł za każdy przypadek;</w:t>
      </w:r>
    </w:p>
    <w:p w14:paraId="338FF57F"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w przypadku braku zapłaty lub nieterminowej zapłaty wynagrodzenia na rzecz Podwykonawców lub dalszych podwykonawców – w wysokości 5.000 zł za każdy przypadek;</w:t>
      </w:r>
    </w:p>
    <w:p w14:paraId="34C9E9B8"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nieprzedłożenia do zaakceptowania projektu umowy o podwykonawstwo, której przedmiotem są roboty budowlane lub projektu jej zmiany – w wysokości </w:t>
      </w:r>
      <w:r w:rsidR="00665940" w:rsidRPr="00BF2EEB">
        <w:rPr>
          <w:rFonts w:ascii="Cambria" w:hAnsi="Cambria"/>
        </w:rPr>
        <w:t>1</w:t>
      </w:r>
      <w:r w:rsidRPr="00BF2EEB">
        <w:rPr>
          <w:rFonts w:ascii="Cambria" w:hAnsi="Cambria"/>
        </w:rPr>
        <w:t>.000 zł za każdy przypadek;</w:t>
      </w:r>
    </w:p>
    <w:p w14:paraId="411816DA"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nieprzedłożenia poświadczonej za zgodność z oryginałem kopii umowy o podwykonawstwo lub jej zmiany – w wysokości </w:t>
      </w:r>
      <w:r w:rsidR="00665940" w:rsidRPr="00BF2EEB">
        <w:rPr>
          <w:rFonts w:ascii="Cambria" w:hAnsi="Cambria"/>
        </w:rPr>
        <w:t>1</w:t>
      </w:r>
      <w:r w:rsidRPr="00BF2EEB">
        <w:rPr>
          <w:rFonts w:ascii="Cambria" w:hAnsi="Cambria"/>
        </w:rPr>
        <w:t>.000 zł za każdy przypadek;</w:t>
      </w:r>
    </w:p>
    <w:p w14:paraId="54318F52"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7F7601">
        <w:rPr>
          <w:rFonts w:ascii="Cambria" w:hAnsi="Cambria"/>
        </w:rPr>
        <w:t xml:space="preserve">w przypadku niedostosowania umowy o podwykonawstwo w zakresie terminu zapłaty - w wysokości </w:t>
      </w:r>
      <w:r w:rsidR="00665940" w:rsidRPr="007F7601">
        <w:rPr>
          <w:rFonts w:ascii="Cambria" w:hAnsi="Cambria"/>
        </w:rPr>
        <w:t>1</w:t>
      </w:r>
      <w:r w:rsidRPr="007F7601">
        <w:rPr>
          <w:rFonts w:ascii="Cambria" w:hAnsi="Cambria"/>
        </w:rPr>
        <w:t>.000 zł za każdy przypadek;</w:t>
      </w:r>
    </w:p>
    <w:p w14:paraId="0C542CBC"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za naruszenie Obowiązku Zatrudnienia – w wysokości 1.000 zł za każdy przypadek;</w:t>
      </w:r>
    </w:p>
    <w:p w14:paraId="1444EA03" w14:textId="77777777" w:rsidR="00656D65" w:rsidRDefault="00656D65">
      <w:pPr>
        <w:pStyle w:val="Akapitzlist1"/>
        <w:numPr>
          <w:ilvl w:val="1"/>
          <w:numId w:val="23"/>
        </w:numPr>
        <w:spacing w:after="240" w:line="276" w:lineRule="auto"/>
        <w:ind w:left="1134" w:hanging="425"/>
        <w:jc w:val="both"/>
        <w:rPr>
          <w:rFonts w:ascii="Cambria" w:hAnsi="Cambria"/>
        </w:rPr>
      </w:pPr>
      <w:r w:rsidRPr="00BF2EEB">
        <w:rPr>
          <w:rFonts w:ascii="Cambria" w:hAnsi="Cambria"/>
        </w:rPr>
        <w:t xml:space="preserve">za każdy stwierdzony przypadek braku zapewnienia kierownictwa </w:t>
      </w:r>
      <w:r w:rsidR="00E061DE" w:rsidRPr="00BF2EEB">
        <w:rPr>
          <w:rFonts w:ascii="Cambria" w:hAnsi="Cambria"/>
        </w:rPr>
        <w:t>budowy z</w:t>
      </w:r>
      <w:r w:rsidRPr="00BF2EEB">
        <w:rPr>
          <w:rFonts w:ascii="Cambria" w:hAnsi="Cambria"/>
        </w:rPr>
        <w:t xml:space="preserve">godnie ze złożoną ofertą - w wysokości </w:t>
      </w:r>
      <w:r w:rsidR="00E061DE" w:rsidRPr="00BF2EEB">
        <w:rPr>
          <w:rFonts w:ascii="Cambria" w:hAnsi="Cambria"/>
        </w:rPr>
        <w:t>500</w:t>
      </w:r>
      <w:r w:rsidRPr="00BF2EEB">
        <w:rPr>
          <w:rFonts w:ascii="Cambria" w:hAnsi="Cambria"/>
        </w:rPr>
        <w:t>,00 zł;</w:t>
      </w:r>
    </w:p>
    <w:p w14:paraId="32D23408" w14:textId="7A64E2D1" w:rsidR="003D49D5" w:rsidRPr="0085280C" w:rsidRDefault="001B5BC9" w:rsidP="0085280C">
      <w:pPr>
        <w:pStyle w:val="Akapitzlist1"/>
        <w:numPr>
          <w:ilvl w:val="1"/>
          <w:numId w:val="23"/>
        </w:numPr>
        <w:spacing w:after="240" w:line="276" w:lineRule="auto"/>
        <w:ind w:left="1134" w:hanging="425"/>
        <w:jc w:val="both"/>
        <w:rPr>
          <w:rFonts w:ascii="Cambria" w:hAnsi="Cambria"/>
        </w:rPr>
      </w:pPr>
      <w:r w:rsidRPr="0085280C">
        <w:rPr>
          <w:rFonts w:ascii="Cambria" w:hAnsi="Cambria" w:cs="Arial"/>
        </w:rPr>
        <w:t xml:space="preserve">za </w:t>
      </w:r>
      <w:r w:rsidR="003D49D5" w:rsidRPr="0085280C">
        <w:rPr>
          <w:rFonts w:ascii="Cambria" w:hAnsi="Cambria" w:cs="Arial"/>
        </w:rPr>
        <w:t>nie</w:t>
      </w:r>
      <w:r w:rsidRPr="0085280C">
        <w:rPr>
          <w:rFonts w:ascii="Cambria" w:hAnsi="Cambria" w:cs="Arial"/>
        </w:rPr>
        <w:t xml:space="preserve">przedłużenie </w:t>
      </w:r>
      <w:r w:rsidR="003D49D5" w:rsidRPr="0085280C">
        <w:rPr>
          <w:rFonts w:ascii="Cambria" w:hAnsi="Cambria" w:cs="Arial"/>
        </w:rPr>
        <w:t xml:space="preserve"> </w:t>
      </w:r>
      <w:r w:rsidRPr="0085280C">
        <w:rPr>
          <w:rFonts w:ascii="Cambria" w:hAnsi="Cambria" w:cs="Arial"/>
        </w:rPr>
        <w:t xml:space="preserve">ubezpieczenia </w:t>
      </w:r>
      <w:r w:rsidRPr="0085280C">
        <w:rPr>
          <w:rFonts w:ascii="Cambria" w:hAnsi="Cambria" w:cs="Arial"/>
          <w:shd w:val="clear" w:color="auto" w:fill="FFFFFF"/>
        </w:rPr>
        <w:t xml:space="preserve">od odpowiedzialności cywilnej (OC) </w:t>
      </w:r>
      <w:r w:rsidR="003D49D5" w:rsidRPr="0085280C">
        <w:rPr>
          <w:rFonts w:ascii="Cambria" w:hAnsi="Cambria" w:cs="Arial"/>
        </w:rPr>
        <w:t xml:space="preserve">wykonawca zapłaci karę umowną w wysokości 0,1% </w:t>
      </w:r>
      <w:r w:rsidRPr="0085280C">
        <w:rPr>
          <w:rFonts w:ascii="Cambria" w:hAnsi="Cambria"/>
        </w:rPr>
        <w:t>Wynagrodzenia za każdy rozpoczęty dzień zwłoki</w:t>
      </w:r>
      <w:r w:rsidR="00E80372">
        <w:rPr>
          <w:rFonts w:ascii="Cambria" w:hAnsi="Cambria"/>
        </w:rPr>
        <w:t>;</w:t>
      </w:r>
    </w:p>
    <w:p w14:paraId="4522E090" w14:textId="4D9C6034" w:rsidR="00656D65" w:rsidRDefault="00656D65">
      <w:pPr>
        <w:pStyle w:val="Akapitzlist1"/>
        <w:numPr>
          <w:ilvl w:val="1"/>
          <w:numId w:val="23"/>
        </w:numPr>
        <w:spacing w:after="240" w:line="276" w:lineRule="auto"/>
        <w:ind w:left="1134" w:hanging="425"/>
        <w:jc w:val="both"/>
        <w:rPr>
          <w:ins w:id="17" w:author="Grzegorz Graca (Nadleśnictwo Drawsko)" w:date="2022-04-13T13:59:00Z"/>
          <w:rFonts w:ascii="Cambria" w:hAnsi="Cambria"/>
        </w:rPr>
      </w:pPr>
      <w:r w:rsidRPr="00BF2EEB">
        <w:rPr>
          <w:rFonts w:ascii="Cambria" w:hAnsi="Cambria"/>
        </w:rPr>
        <w:t xml:space="preserve">za zwłokę w przedłożeniu Zamawiającemu projektu Harmonogramu, zgodnie z § 4 ust. 5 Umowy lub zwłokę w przedłożeniu Zamawiającemu poprawionego projektu Harmonogramu, o którym mowa w § 4 ust. </w:t>
      </w:r>
      <w:r w:rsidR="0028585F" w:rsidRPr="00BF2EEB">
        <w:rPr>
          <w:rFonts w:ascii="Cambria" w:hAnsi="Cambria"/>
        </w:rPr>
        <w:t>7</w:t>
      </w:r>
      <w:r w:rsidRPr="00BF2EEB">
        <w:rPr>
          <w:rFonts w:ascii="Cambria" w:hAnsi="Cambria"/>
        </w:rPr>
        <w:t xml:space="preserve"> Umowy w wysokości 0,1 % Wynagrodzenia za każdy rozpoczęty dzień zwłoki</w:t>
      </w:r>
      <w:r w:rsidR="00E80372">
        <w:rPr>
          <w:rFonts w:ascii="Cambria" w:hAnsi="Cambria"/>
        </w:rPr>
        <w:t>;</w:t>
      </w:r>
    </w:p>
    <w:p w14:paraId="2CEB85AE" w14:textId="44E1B108" w:rsidR="00A45D37" w:rsidRPr="00303467" w:rsidRDefault="00A45D37" w:rsidP="00303467">
      <w:pPr>
        <w:pStyle w:val="Akapitzlist1"/>
        <w:numPr>
          <w:ilvl w:val="1"/>
          <w:numId w:val="23"/>
        </w:numPr>
        <w:spacing w:after="240" w:line="276" w:lineRule="auto"/>
        <w:ind w:left="1134" w:hanging="425"/>
        <w:jc w:val="both"/>
        <w:rPr>
          <w:rFonts w:ascii="Cambria" w:hAnsi="Cambria"/>
        </w:rPr>
      </w:pPr>
      <w:r w:rsidRPr="00A45D37">
        <w:rPr>
          <w:rFonts w:ascii="Cambria" w:hAnsi="Cambria"/>
        </w:rPr>
        <w:t xml:space="preserve">za niepoddanie pracowników skierowanych do realizacji przedmiotu umowy na terenie poligonu wojskowego, przeszkoleniu z zasad przebywania na poligonie </w:t>
      </w:r>
      <w:r w:rsidRPr="00303467">
        <w:rPr>
          <w:rFonts w:ascii="Cambria" w:hAnsi="Cambria"/>
        </w:rPr>
        <w:t>– w wysokości 500,00 zł za każdy przypadek</w:t>
      </w:r>
      <w:r w:rsidR="00EB3134">
        <w:rPr>
          <w:rFonts w:ascii="Cambria" w:hAnsi="Cambria"/>
        </w:rPr>
        <w:t xml:space="preserve"> (każdego pracownika nieprzeszkolonego)</w:t>
      </w:r>
      <w:r w:rsidRPr="00303467">
        <w:rPr>
          <w:rFonts w:ascii="Cambria" w:hAnsi="Cambria"/>
        </w:rPr>
        <w:t xml:space="preserve">.   </w:t>
      </w:r>
    </w:p>
    <w:p w14:paraId="660DBCFE"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Zamawiającemu służy prawo do dochodzenia odszkodowania przewyższającego wysokość zastrzeżonych kar umownych, do wysokości poniesionej szkody na zasadach ogólnych. </w:t>
      </w:r>
    </w:p>
    <w:p w14:paraId="38183D75"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Zamawiający ma prawo potrącić kary umowne z wierzytelnościami wzajemnymi Wykonawcy. </w:t>
      </w:r>
    </w:p>
    <w:p w14:paraId="14FA7B89"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Kary umowne stają się wymagalne z chwilą i w dacie powstania podstawy do ich naliczenia, bez konieczności odrębnego wzywania Wykonawcy do ich zapłaty. </w:t>
      </w:r>
    </w:p>
    <w:p w14:paraId="6861FBED"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Naliczone przez Zamawiającego kary umowne mogą być dochodzone kumulatywnie. Kary naliczone do dnia odstąpienia od Umowy są należne niezależnie od kary za odstąpienie. </w:t>
      </w:r>
    </w:p>
    <w:p w14:paraId="120AA60A" w14:textId="77777777" w:rsidR="00D933F4" w:rsidRPr="009479A3" w:rsidRDefault="00656D65" w:rsidP="009479A3">
      <w:pPr>
        <w:pStyle w:val="Akapitzlist1"/>
        <w:numPr>
          <w:ilvl w:val="0"/>
          <w:numId w:val="16"/>
        </w:numPr>
        <w:tabs>
          <w:tab w:val="left" w:pos="567"/>
        </w:tabs>
        <w:spacing w:after="240" w:line="276" w:lineRule="auto"/>
        <w:ind w:left="567" w:hanging="567"/>
        <w:jc w:val="both"/>
        <w:rPr>
          <w:rFonts w:ascii="Cambria" w:hAnsi="Cambria"/>
          <w:b/>
          <w:smallCaps/>
        </w:rPr>
      </w:pPr>
      <w:r w:rsidRPr="00BF2EEB">
        <w:rPr>
          <w:rFonts w:ascii="Cambria" w:hAnsi="Cambria"/>
        </w:rPr>
        <w:t>Łączna wysokość kar umownych naliczonych którejkolwiek ze Stron nie przekroczy 30 % Wynagrodzenia.</w:t>
      </w:r>
    </w:p>
    <w:p w14:paraId="3D909989"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17 Odstąpienie od Umowy</w:t>
      </w:r>
    </w:p>
    <w:p w14:paraId="6F5EF6AE" w14:textId="77777777" w:rsidR="00656D65" w:rsidRPr="00BF2EEB" w:rsidRDefault="00656D65">
      <w:pPr>
        <w:pStyle w:val="Akapitzlist1"/>
        <w:numPr>
          <w:ilvl w:val="3"/>
          <w:numId w:val="16"/>
        </w:numPr>
        <w:spacing w:after="60" w:line="276" w:lineRule="auto"/>
        <w:ind w:left="567" w:hanging="567"/>
        <w:jc w:val="both"/>
        <w:rPr>
          <w:rFonts w:ascii="Cambria" w:hAnsi="Cambria"/>
        </w:rPr>
      </w:pPr>
      <w:r w:rsidRPr="00BF2EEB">
        <w:rPr>
          <w:rFonts w:ascii="Cambria" w:hAnsi="Cambria"/>
        </w:rPr>
        <w:t>Poza przypadkami przewidzianymi przepisami prawa, Zamawiający ma prawo odstąpić od Umowy w całości lub w części, w całym okresie jej obowiązywania, w następujących przypadkach:</w:t>
      </w:r>
    </w:p>
    <w:p w14:paraId="292A7037"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lastRenderedPageBreak/>
        <w:t>Wykonawca nie rozpoczął wykonywania Przedmiotu Umowy w terminie 7 dni od dnia przejęcia Placu Budowy od Zamawiającego;</w:t>
      </w:r>
    </w:p>
    <w:p w14:paraId="5C1FC353"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bez zgody Zamawiającego przerwał lub wstrzymał lub zaprzestał wykonywania Przedmiotu Umowy i nie podjął jego dalszej realizacji w terminie wskazanym w wezwaniu przez Zamawiającego;</w:t>
      </w:r>
    </w:p>
    <w:p w14:paraId="787BA950"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naruszy przepisy bhp lub przepisy przeciwpożarowe i pomimo wezwania Zamawiającego do zaprzestania naruszeń i wyznaczenia w tym celu terminu, nadal dopuszcza się naruszeń;</w:t>
      </w:r>
    </w:p>
    <w:p w14:paraId="3B1B6689"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nie dopełnił któregokolwiek z obowiązków dotyczących ubezpieczeń, o których mowa w § 13 w terminie wskazanym w Umowie;</w:t>
      </w:r>
    </w:p>
    <w:p w14:paraId="25397501"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 xml:space="preserve">Wykonawca nie </w:t>
      </w:r>
      <w:r w:rsidR="00A76EF7" w:rsidRPr="00A76EF7">
        <w:rPr>
          <w:rFonts w:ascii="Cambria" w:hAnsi="Cambria" w:cs="Times New Roman"/>
        </w:rPr>
        <w:t>przedłużył terminu obowiązywania</w:t>
      </w:r>
      <w:r w:rsidR="00A76EF7">
        <w:rPr>
          <w:rFonts w:ascii="Cambria" w:hAnsi="Cambria" w:cs="Times New Roman"/>
          <w:sz w:val="21"/>
          <w:szCs w:val="21"/>
        </w:rPr>
        <w:t xml:space="preserve"> </w:t>
      </w:r>
      <w:r w:rsidRPr="00BF2EEB">
        <w:rPr>
          <w:rFonts w:ascii="Cambria" w:hAnsi="Cambria"/>
        </w:rPr>
        <w:t>Zabezpieczenia w terminie wskazanym w Umowie;</w:t>
      </w:r>
    </w:p>
    <w:p w14:paraId="284A7C09"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 xml:space="preserve">w stosunku do Wykonawcy zostanie otwarte postępowanie likwidacyjne, </w:t>
      </w:r>
    </w:p>
    <w:p w14:paraId="4C85227C"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znajdzie się w sytuacji uzasadniającej wszczęcie postępowanie upadłościowego lub restrukturyzacyjnego;</w:t>
      </w:r>
    </w:p>
    <w:p w14:paraId="2A88D83F"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realizuje roboty budowlane wchodzące w skład Przedmiotu Umowy przy pomocy podwykonawcy, z którym umowa o podwykonawstwo została zawarta bez zgody Zamawiającego;</w:t>
      </w:r>
    </w:p>
    <w:p w14:paraId="5EDCC3A0"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w sposób nienależyty wykonuje zobowiązania umowne.</w:t>
      </w:r>
    </w:p>
    <w:p w14:paraId="5649A9B0"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Odstąpienie od Umowy powinno nastąpić w formie pisemnej, w terminie 30 dni od dnia powzięcia informacji o zaistnieniu okoliczności uzasadniającej złożenie takiego oświadczenia, z podaniem przyczyny oświadczenia. </w:t>
      </w:r>
    </w:p>
    <w:p w14:paraId="62FFB999"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Strony postanawiają, iż w przypadku odstąpienia od Umowy tak na podstawie postanowień umowy, jak również przepisów ustawy, po rozpoczęciu realizacji Umowy, odstąpienie będzie miało skutek ex nunc – będzie dotyczyło niewykonanej części Przedmiotu Umowy. </w:t>
      </w:r>
    </w:p>
    <w:p w14:paraId="07801BAB"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Rozliczenie za roboty wykonane do </w:t>
      </w:r>
      <w:r w:rsidR="00604D4B" w:rsidRPr="00BF2EEB">
        <w:rPr>
          <w:rFonts w:ascii="Cambria" w:hAnsi="Cambria"/>
        </w:rPr>
        <w:t xml:space="preserve">czasu </w:t>
      </w:r>
      <w:r w:rsidRPr="00BF2EEB">
        <w:rPr>
          <w:rFonts w:ascii="Cambria" w:hAnsi="Cambria"/>
        </w:rPr>
        <w:t>odstąpienia od umowy nastąpi według cen wynikających z Umowy.</w:t>
      </w:r>
    </w:p>
    <w:p w14:paraId="58B236FA"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Odstąpienie od Umowy nie pozbawia Zamawiającego prawa dochodzenia kar umownych i innych odszkodowań za szkody wynikłe w związku z niewykonaniem lub nienależytym wykonaniem Umowy przez Wykonawcę. </w:t>
      </w:r>
    </w:p>
    <w:p w14:paraId="47F3F614"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Strony postanawiają, iż w przypadku odstąpienia od Umowy, Strony będą zobowiązane do wykonania następujących obowiązków:</w:t>
      </w:r>
    </w:p>
    <w:p w14:paraId="75342E43"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 xml:space="preserve">Wykonawca przy udziale Zamawiającego sporządzi w terminie 7 dni od daty odstąpienia szczegółowy protokół inwentaryzacji robót, według stanu na dzień odstąpienia. W przypadku nieobecności umocowanego przedstawiciela Wykonawcy, Zamawiający sporządzi jednostronny protokół, który będzie wiążący; </w:t>
      </w:r>
    </w:p>
    <w:p w14:paraId="6DDFA7BD"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zabezpieczy przerwane roboty w zakresie uzgodnionym przez Strony, na koszt Strony, z przyczyny, której nastąpiło odstąpienie od Umowy;</w:t>
      </w:r>
    </w:p>
    <w:p w14:paraId="3832F0FA"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przekaże Zamawiającemu wszelką dokumentację, w terminie wskazanym przez Zamawiającego;</w:t>
      </w:r>
    </w:p>
    <w:p w14:paraId="15536F47"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w terminie 7 dni, usunie z Placu Budowy i zaplecza urządzenia, materiały oraz sprzęt nie stanowiące własności Zamawiającego lub Inwestora.</w:t>
      </w:r>
    </w:p>
    <w:p w14:paraId="3CE0C312" w14:textId="77777777" w:rsidR="00656D65"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15A85FEF" w14:textId="77777777" w:rsidR="00DA018C" w:rsidRPr="00F80AAB" w:rsidRDefault="00656D65" w:rsidP="00F80AAB">
      <w:pPr>
        <w:pStyle w:val="Akapitzlist1"/>
        <w:numPr>
          <w:ilvl w:val="0"/>
          <w:numId w:val="16"/>
        </w:numPr>
        <w:tabs>
          <w:tab w:val="left" w:pos="567"/>
        </w:tabs>
        <w:spacing w:after="60" w:line="276" w:lineRule="auto"/>
        <w:ind w:left="567" w:hanging="567"/>
        <w:jc w:val="both"/>
        <w:rPr>
          <w:rFonts w:ascii="Cambria" w:hAnsi="Cambria"/>
        </w:rPr>
      </w:pPr>
      <w:r w:rsidRPr="00F80AAB">
        <w:rPr>
          <w:rFonts w:ascii="Cambria" w:hAnsi="Cambria"/>
        </w:rPr>
        <w:t xml:space="preserve">Strony postanawiają, iż w każdym przypadku niewykonania lub nienależytego wykonania któregokolwiek z zobowiązań umownych przez Wykonawcę, po uprzednim wezwaniu </w:t>
      </w:r>
      <w:r w:rsidRPr="00F80AAB">
        <w:rPr>
          <w:rFonts w:ascii="Cambria" w:hAnsi="Cambria"/>
        </w:rPr>
        <w:lastRenderedPageBreak/>
        <w:t>Wykonawcy do zmiany sposobu wykonywania Umowy i wyznaczeniu dodatkowego 7 dniowego terminu, Zamawiający jest uprawniony do powierzenia wykonania zobowiązań umownych Wykonawcy w ramach Wykonawstwa Zastępczego bez konieczności uzyskiwania zgody Sądu.</w:t>
      </w:r>
    </w:p>
    <w:p w14:paraId="777517DB" w14:textId="77777777" w:rsidR="00656D65" w:rsidRPr="00F80AAB" w:rsidRDefault="00656D65" w:rsidP="00F80AAB">
      <w:pPr>
        <w:pStyle w:val="Akapitzlist1"/>
        <w:tabs>
          <w:tab w:val="left" w:pos="567"/>
        </w:tabs>
        <w:spacing w:after="60" w:line="276" w:lineRule="auto"/>
        <w:ind w:left="567"/>
        <w:jc w:val="both"/>
        <w:rPr>
          <w:rFonts w:ascii="Cambria" w:hAnsi="Cambria"/>
          <w:b/>
          <w:smallCaps/>
        </w:rPr>
      </w:pPr>
    </w:p>
    <w:p w14:paraId="62212A10"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xml:space="preserve">§ 18 </w:t>
      </w:r>
      <w:r w:rsidRPr="00BF2EEB">
        <w:rPr>
          <w:rFonts w:ascii="Cambria" w:hAnsi="Cambria"/>
          <w:b/>
          <w:smallCaps/>
        </w:rPr>
        <w:tab/>
        <w:t>Zmiany Umowy</w:t>
      </w:r>
    </w:p>
    <w:p w14:paraId="2D578B3E"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1285A4CA"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Umowa może zostać zmieniona w sytuacji wystąpienia okoliczności wskazanych w ust. 3 niniejszego paragrafu lub jeżeli zmiana jest dopuszczalna na podstawie przepisów PZP.</w:t>
      </w:r>
    </w:p>
    <w:p w14:paraId="2C0F9600"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7F7601">
        <w:rPr>
          <w:rFonts w:ascii="Cambria" w:hAnsi="Cambria" w:cs="Times New Roman"/>
          <w:sz w:val="22"/>
          <w:szCs w:val="22"/>
        </w:rPr>
        <w:t>Zgodnie z art.</w:t>
      </w:r>
      <w:r w:rsidRPr="00BF2EEB">
        <w:rPr>
          <w:rFonts w:ascii="Cambria" w:hAnsi="Cambria" w:cs="Times New Roman"/>
          <w:sz w:val="22"/>
          <w:szCs w:val="22"/>
        </w:rPr>
        <w:t xml:space="preserve"> </w:t>
      </w:r>
      <w:r w:rsidR="002F7829" w:rsidRPr="00BF2EEB">
        <w:rPr>
          <w:rFonts w:ascii="Cambria" w:hAnsi="Cambria" w:cs="Times New Roman"/>
          <w:sz w:val="22"/>
          <w:szCs w:val="22"/>
        </w:rPr>
        <w:t>455</w:t>
      </w:r>
      <w:r w:rsidRPr="00BF2EEB">
        <w:rPr>
          <w:rFonts w:ascii="Cambria" w:hAnsi="Cambria" w:cs="Times New Roman"/>
          <w:sz w:val="22"/>
          <w:szCs w:val="22"/>
        </w:rPr>
        <w:t xml:space="preserve"> ust. 1 pkt 1 PZP,</w:t>
      </w:r>
      <w:r w:rsidRPr="00BF2EEB">
        <w:rPr>
          <w:rFonts w:ascii="Cambria" w:hAnsi="Cambria" w:cs="Times New Roman"/>
          <w:color w:val="FF0000"/>
          <w:sz w:val="22"/>
          <w:szCs w:val="22"/>
        </w:rPr>
        <w:t xml:space="preserve"> </w:t>
      </w:r>
      <w:r w:rsidRPr="00BF2EEB">
        <w:rPr>
          <w:rFonts w:ascii="Cambria" w:hAnsi="Cambria" w:cs="Times New Roman"/>
          <w:sz w:val="22"/>
          <w:szCs w:val="22"/>
        </w:rPr>
        <w:t>Zamawiający przewiduje możliwość dokonania następujących zmian Umowy:</w:t>
      </w:r>
    </w:p>
    <w:p w14:paraId="6CFA55D0" w14:textId="77777777" w:rsidR="00656D65" w:rsidRPr="00BF2EEB" w:rsidRDefault="00656D65">
      <w:pPr>
        <w:pStyle w:val="Akapitzlist10"/>
        <w:numPr>
          <w:ilvl w:val="0"/>
          <w:numId w:val="21"/>
        </w:numPr>
        <w:spacing w:after="60"/>
        <w:ind w:left="900"/>
        <w:jc w:val="both"/>
        <w:rPr>
          <w:rFonts w:ascii="Cambria" w:hAnsi="Cambria"/>
          <w:sz w:val="22"/>
          <w:szCs w:val="22"/>
        </w:rPr>
      </w:pPr>
      <w:r w:rsidRPr="00BF2EEB">
        <w:rPr>
          <w:rFonts w:ascii="Cambria" w:hAnsi="Cambria" w:cs="Times New Roman"/>
          <w:sz w:val="22"/>
          <w:szCs w:val="22"/>
        </w:rPr>
        <w:t>Dopuszczalna jest zmiana Przedmiotu Umowy poprzez zmianę zakresu robót budowlanych przewidzianych do wykonania w ramach niniejszej Umowy w przypadku:</w:t>
      </w:r>
    </w:p>
    <w:p w14:paraId="5ABB084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konieczności wykonania robót zamiennych lub dodatkowych, których wykonanie ma na celu prawidłowe zrealizowanie Przedmiotu Umowy, a konieczność ich wykonania wynika z wad dokumentacji projektowej,</w:t>
      </w:r>
    </w:p>
    <w:p w14:paraId="543914B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konieczności wykonania robót zamiennych lub dodatkowych niezbędnych do prawidłowego wykonania Przedmiotu Umowy, które nie zostały przewidziane w dokumentacji projektowej przekazanej przez Zamawiającego,</w:t>
      </w:r>
    </w:p>
    <w:p w14:paraId="2CDC5532"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zmiany dokumentacji projektowej wykonane z inicjatywy Zamawiającego ze względu na stwierdzone wady, co spowoduje konieczność wykonania robót zamiennych lub dodatkowych;</w:t>
      </w:r>
    </w:p>
    <w:p w14:paraId="1BBD3928"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zmiany decyzji administracyjnych, na podstawie których prowadzone są roboty budowlane objęte Umową, powodujące zmianę dotychczasowego zakresu robót przewidzianego w dokumentacji projektowej,</w:t>
      </w:r>
    </w:p>
    <w:p w14:paraId="45466CC7" w14:textId="77777777" w:rsidR="00656D65" w:rsidRPr="00BF2EEB" w:rsidRDefault="00656D65">
      <w:pPr>
        <w:pStyle w:val="Akapitzlist10"/>
        <w:numPr>
          <w:ilvl w:val="0"/>
          <w:numId w:val="21"/>
        </w:numPr>
        <w:spacing w:after="0"/>
        <w:ind w:left="900"/>
        <w:jc w:val="both"/>
        <w:rPr>
          <w:rFonts w:ascii="Cambria" w:hAnsi="Cambria"/>
          <w:sz w:val="22"/>
          <w:szCs w:val="22"/>
        </w:rPr>
      </w:pPr>
      <w:r w:rsidRPr="00BF2EEB">
        <w:rPr>
          <w:rFonts w:ascii="Cambria" w:hAnsi="Cambria" w:cs="Times New Roman"/>
          <w:sz w:val="22"/>
          <w:szCs w:val="22"/>
        </w:rPr>
        <w:t>dopuszczalna jest zmiana Przedmiotu Umowy, w szczególności zmiana sposob</w:t>
      </w:r>
      <w:r w:rsidR="001E16C6">
        <w:rPr>
          <w:rFonts w:ascii="Cambria" w:hAnsi="Cambria" w:cs="Times New Roman"/>
          <w:sz w:val="22"/>
          <w:szCs w:val="22"/>
        </w:rPr>
        <w:t>u</w:t>
      </w:r>
      <w:r w:rsidRPr="00BF2EEB">
        <w:rPr>
          <w:rFonts w:ascii="Cambria" w:hAnsi="Cambria" w:cs="Times New Roman"/>
          <w:sz w:val="22"/>
          <w:szCs w:val="22"/>
        </w:rPr>
        <w:t xml:space="preserve"> wykonania Przedmiotu Umowy, zakresu robót, lokalizacji robót w sytuacji:</w:t>
      </w:r>
    </w:p>
    <w:p w14:paraId="39C7DF71"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innych warunków geologicznych, geotechnicznych, hydrologicznych niż te wskazane przez Zamawiającego w dokumentacji projektowej, powodujących konieczność zmiany sposobu wykonania Przedmiotu Umowy;</w:t>
      </w:r>
    </w:p>
    <w:p w14:paraId="43D3C10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na terenie budowy niewybuchów, niewypałów, znalezisk archeologicznych lub innych niezinwentaryzowanych obiektów, które uniemożliwiają lub utrudniają wykonanie robót na warunkach przewidzianych w Umowie</w:t>
      </w:r>
    </w:p>
    <w:p w14:paraId="2DA0EE41" w14:textId="77777777" w:rsidR="00656D65" w:rsidRPr="00BF2EEB" w:rsidRDefault="00656D65">
      <w:pPr>
        <w:pStyle w:val="Akapitzlist10"/>
        <w:numPr>
          <w:ilvl w:val="0"/>
          <w:numId w:val="21"/>
        </w:numPr>
        <w:spacing w:after="60"/>
        <w:ind w:left="851" w:hanging="284"/>
        <w:jc w:val="both"/>
        <w:rPr>
          <w:rFonts w:ascii="Cambria" w:hAnsi="Cambria"/>
          <w:sz w:val="22"/>
          <w:szCs w:val="22"/>
        </w:rPr>
      </w:pPr>
      <w:r w:rsidRPr="00BF2EEB">
        <w:rPr>
          <w:rFonts w:ascii="Cambria" w:hAnsi="Cambria" w:cs="Times New Roman"/>
          <w:sz w:val="22"/>
          <w:szCs w:val="22"/>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11E0FCBF" w14:textId="77777777" w:rsidR="00656D65" w:rsidRPr="00BF2EEB" w:rsidRDefault="00656D65">
      <w:pPr>
        <w:pStyle w:val="Akapitzlist10"/>
        <w:numPr>
          <w:ilvl w:val="0"/>
          <w:numId w:val="21"/>
        </w:numPr>
        <w:spacing w:after="0"/>
        <w:ind w:left="851" w:hanging="284"/>
        <w:jc w:val="both"/>
        <w:rPr>
          <w:rFonts w:ascii="Cambria" w:hAnsi="Cambria"/>
          <w:sz w:val="22"/>
          <w:szCs w:val="22"/>
        </w:rPr>
      </w:pPr>
      <w:r w:rsidRPr="00BF2EEB">
        <w:rPr>
          <w:rFonts w:ascii="Cambria" w:hAnsi="Cambria" w:cs="Times New Roman"/>
          <w:sz w:val="22"/>
          <w:szCs w:val="22"/>
        </w:rPr>
        <w:t>Dopuszczalna jest zmiana terminu wykonania Umowy w przypadku:</w:t>
      </w:r>
    </w:p>
    <w:p w14:paraId="7F4CE9A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lastRenderedPageBreak/>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4AC835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innych inwestycji lub robót budowlanych prowadzonych przez Zamawiającego lub innych zamawiających, które to inwestycje lub roboty kolidują z wykonaniem robót objętych Umową, co uniemożliwia Wykonawcy terminowe wykonanie Umowy,</w:t>
      </w:r>
    </w:p>
    <w:p w14:paraId="293741CD"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Zamawiającego w wykonaniu jego zobowiązań wynikających z Umowy lub przepisów powszechnie obowiązującego prawa, co uniemożliwia terminowe wykonanie Umowy przez Wykonawcę,</w:t>
      </w:r>
    </w:p>
    <w:p w14:paraId="47E41AD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14E7250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0284D68A" w14:textId="77777777" w:rsidR="00656D65" w:rsidRPr="00C02BF4"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 xml:space="preserve">wstrzymania wykonania Umowy przez Zamawiającego z przyczyn nieleżących po stronie Wykonawcy, o ile takie działanie powoduje, że nie jest możliwe wykonanie </w:t>
      </w:r>
      <w:r w:rsidRPr="00C02BF4">
        <w:rPr>
          <w:rFonts w:ascii="Cambria" w:hAnsi="Cambria" w:cs="Times New Roman"/>
          <w:sz w:val="22"/>
          <w:szCs w:val="22"/>
        </w:rPr>
        <w:t>Umowy w dotychczas ustalonym terminie,</w:t>
      </w:r>
    </w:p>
    <w:p w14:paraId="3D2720CF" w14:textId="7BCB425C" w:rsidR="00AF0D32" w:rsidRPr="00C02BF4" w:rsidRDefault="00AF0D32">
      <w:pPr>
        <w:pStyle w:val="Akapitzlist10"/>
        <w:numPr>
          <w:ilvl w:val="1"/>
          <w:numId w:val="21"/>
        </w:numPr>
        <w:spacing w:after="60"/>
        <w:ind w:left="1418" w:hanging="284"/>
        <w:jc w:val="both"/>
        <w:rPr>
          <w:rFonts w:ascii="Cambria" w:hAnsi="Cambria"/>
          <w:sz w:val="22"/>
          <w:szCs w:val="22"/>
        </w:rPr>
      </w:pPr>
      <w:r w:rsidRPr="00C02BF4">
        <w:rPr>
          <w:rFonts w:ascii="Cambria" w:hAnsi="Cambria" w:cs="Times New Roman"/>
          <w:sz w:val="22"/>
          <w:szCs w:val="22"/>
        </w:rPr>
        <w:t xml:space="preserve">wstrzymanie wykonania Umowy przez Zamawiającego z przyczyn związanych z ćwiczeniami na terenie poligonu wojskowego, </w:t>
      </w:r>
    </w:p>
    <w:p w14:paraId="21227347"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na terenie budowy niewybuchów, niewypałów lub znalezisk archeologicznych, które wymagały wstrzymania wykonania robót budowlanych pr</w:t>
      </w:r>
      <w:r w:rsidRPr="00BF2EEB">
        <w:rPr>
          <w:rFonts w:ascii="Cambria" w:hAnsi="Cambria"/>
          <w:sz w:val="22"/>
          <w:szCs w:val="22"/>
        </w:rPr>
        <w:t>zez Wykonawcę;</w:t>
      </w:r>
    </w:p>
    <w:p w14:paraId="41AD3F9D"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awarii na terenie budowy, za którą odpowiedzialności nie ponosi Wykonawca, skutkującej koniecznością wstrzymania wykonania robót budowlanych przez Wykonawcę,</w:t>
      </w:r>
    </w:p>
    <w:p w14:paraId="2E6E3531"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54FB536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okoliczności uprawniających do zmiany Przedmiotu Umowy, o których mowa powyżej, jeżeli okoliczności te mają wpływ na termin wykonania Umowy,</w:t>
      </w:r>
    </w:p>
    <w:p w14:paraId="48BB252E"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 xml:space="preserve">wystąpienia warunków siły wyższej, które uniemożliwiły wykonanie Umowy w dotychczas ustalonym terminie. Przez siłę wyższą należy rozumieć zdarzenia i okoliczności, na które Strony nie mają wpływu i przed którymi nie mogły się </w:t>
      </w:r>
      <w:r w:rsidRPr="00BF2EEB">
        <w:rPr>
          <w:rFonts w:ascii="Cambria" w:hAnsi="Cambria" w:cs="Times New Roman"/>
          <w:sz w:val="22"/>
          <w:szCs w:val="22"/>
        </w:rPr>
        <w:lastRenderedPageBreak/>
        <w:t>zabezpieczyć, w tym w szczególności pożaru, zalania, wojny, zamieszek, epidemii, pandemii i innych klęsk żywiołowych,</w:t>
      </w:r>
    </w:p>
    <w:p w14:paraId="4E8E273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dopuszcza się zmianę terminu realizacji Przedmiotu Umowy w przypadku przedłużającej się procedury udzielenia zamówienia publicznego o czas niezbędny do wykonania robót stanowiących przedmiot Umowy,</w:t>
      </w:r>
    </w:p>
    <w:p w14:paraId="3E83F440" w14:textId="77777777" w:rsidR="00656D65" w:rsidRPr="00BF2EEB" w:rsidRDefault="00656D65">
      <w:pPr>
        <w:pStyle w:val="Akapitzlist10"/>
        <w:numPr>
          <w:ilvl w:val="0"/>
          <w:numId w:val="27"/>
        </w:numPr>
        <w:spacing w:after="60"/>
        <w:ind w:left="1418" w:hanging="284"/>
        <w:jc w:val="both"/>
        <w:rPr>
          <w:rFonts w:ascii="Cambria" w:hAnsi="Cambria"/>
          <w:sz w:val="22"/>
          <w:szCs w:val="22"/>
        </w:rPr>
      </w:pPr>
      <w:r w:rsidRPr="00BF2EEB">
        <w:rPr>
          <w:rFonts w:ascii="Cambria" w:hAnsi="Cambria" w:cs="Times New Roman"/>
          <w:sz w:val="22"/>
          <w:szCs w:val="22"/>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673E11B7" w14:textId="77777777" w:rsidR="00656D65" w:rsidRPr="00BF2EEB" w:rsidRDefault="00656D65">
      <w:pPr>
        <w:pStyle w:val="Akapitzlist10"/>
        <w:numPr>
          <w:ilvl w:val="0"/>
          <w:numId w:val="21"/>
        </w:numPr>
        <w:spacing w:before="60" w:after="60"/>
        <w:ind w:left="851" w:hanging="284"/>
        <w:jc w:val="both"/>
        <w:rPr>
          <w:rFonts w:ascii="Cambria" w:hAnsi="Cambria"/>
          <w:sz w:val="22"/>
          <w:szCs w:val="22"/>
        </w:rPr>
      </w:pPr>
      <w:r w:rsidRPr="00BF2EEB">
        <w:rPr>
          <w:rFonts w:ascii="Cambria" w:hAnsi="Cambria" w:cs="Times New Roman"/>
          <w:sz w:val="22"/>
          <w:szCs w:val="22"/>
        </w:rPr>
        <w:t>Dopuszczalna jest zmiana wysokości wynagrodzenia Wykonawcy w przypadku:</w:t>
      </w:r>
    </w:p>
    <w:p w14:paraId="533A8AD9"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konieczności wykonania robót dodatkowych, zamiennych lub innych nieprzewidzianych w dokumentacji projektowej, a których wykonanie jest konieczne albo w przypadku ograniczenia zakresu robót przewidzianych w Umowie,</w:t>
      </w:r>
    </w:p>
    <w:p w14:paraId="07ED79DB"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zmiany technologii wykonania robót lub materiałów zastosowanych do ich realizacji,</w:t>
      </w:r>
    </w:p>
    <w:p w14:paraId="3C6883ED"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spełnienia się innych okoliczności uprawniających do zmiany Umowy, o których mowa w niniejszym paragrafie Umowy, jeżeli mają one wpływ na wysokość wynagrodzenia. W takim wypadku zmiana wynagrodzenia jest dopuszczalna w zakresie, w jakim zmiany te mają wpływ na wysokość wynagrodzenia Wykonawcy</w:t>
      </w:r>
    </w:p>
    <w:p w14:paraId="1099EBE0"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Wysokość wynagrodzenia, o której mowa w ust. 3 pkt 5) powyżej, ze względu na zmianę przedmiotu Umowy zostanie ustalona na podstawie cen wynikających z Umowy.</w:t>
      </w:r>
    </w:p>
    <w:p w14:paraId="7BFA9C81" w14:textId="77777777" w:rsidR="00656D65" w:rsidRPr="00BF2EEB" w:rsidRDefault="00656D65">
      <w:pPr>
        <w:pStyle w:val="Akapitzlist10"/>
        <w:numPr>
          <w:ilvl w:val="0"/>
          <w:numId w:val="20"/>
        </w:numPr>
        <w:spacing w:after="60"/>
        <w:ind w:left="567" w:hanging="567"/>
        <w:jc w:val="both"/>
        <w:rPr>
          <w:rFonts w:ascii="Cambria" w:hAnsi="Cambria"/>
          <w:sz w:val="22"/>
          <w:szCs w:val="22"/>
        </w:rPr>
      </w:pPr>
      <w:r w:rsidRPr="00BF2EEB">
        <w:rPr>
          <w:rFonts w:ascii="Cambria" w:hAnsi="Cambria" w:cs="Times New Roman"/>
          <w:sz w:val="22"/>
          <w:szCs w:val="22"/>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5853008A" w14:textId="77777777" w:rsidR="00656D65" w:rsidRPr="00BF2EEB" w:rsidRDefault="00656D65">
      <w:pPr>
        <w:pStyle w:val="Akapitzlist10"/>
        <w:numPr>
          <w:ilvl w:val="1"/>
          <w:numId w:val="20"/>
        </w:numPr>
        <w:spacing w:after="40"/>
        <w:ind w:left="1135" w:hanging="284"/>
        <w:jc w:val="both"/>
        <w:rPr>
          <w:rFonts w:ascii="Cambria" w:hAnsi="Cambria" w:cs="Times New Roman"/>
          <w:sz w:val="22"/>
          <w:szCs w:val="22"/>
        </w:rPr>
      </w:pPr>
      <w:r w:rsidRPr="00BF2EEB">
        <w:rPr>
          <w:rFonts w:ascii="Cambria" w:hAnsi="Cambria" w:cs="Times New Roman"/>
          <w:sz w:val="22"/>
          <w:szCs w:val="22"/>
        </w:rPr>
        <w:t xml:space="preserve">ceny jednostkowe będą odzwierciedlać realną wartość robót z uwzględnieniem zysku nie wyższego </w:t>
      </w:r>
      <w:r w:rsidR="00993C42" w:rsidRPr="00BF2EEB">
        <w:rPr>
          <w:rFonts w:ascii="Cambria" w:hAnsi="Cambria" w:cs="Times New Roman"/>
          <w:sz w:val="22"/>
          <w:szCs w:val="22"/>
        </w:rPr>
        <w:t>niż procentowy zysk określony w ofercie wykonawcy.</w:t>
      </w:r>
    </w:p>
    <w:p w14:paraId="03489BC2" w14:textId="77777777" w:rsidR="00656D65" w:rsidRPr="00BF2EEB" w:rsidRDefault="00656D65">
      <w:pPr>
        <w:pStyle w:val="Akapitzlist10"/>
        <w:numPr>
          <w:ilvl w:val="1"/>
          <w:numId w:val="20"/>
        </w:numPr>
        <w:spacing w:after="40"/>
        <w:ind w:left="1135" w:hanging="284"/>
        <w:jc w:val="both"/>
        <w:rPr>
          <w:rFonts w:ascii="Cambria" w:hAnsi="Cambria"/>
          <w:sz w:val="22"/>
          <w:szCs w:val="22"/>
        </w:rPr>
      </w:pPr>
      <w:r w:rsidRPr="00BF2EEB">
        <w:rPr>
          <w:rFonts w:ascii="Cambria" w:hAnsi="Cambria" w:cs="Times New Roman"/>
          <w:sz w:val="22"/>
          <w:szCs w:val="22"/>
        </w:rPr>
        <w:t>ceny jednostkowe będą nie wyższe niż ceny rynkowe odpowiadające zakresowi robót lub zmienianych materiałów</w:t>
      </w:r>
      <w:r w:rsidR="0053510A" w:rsidRPr="00BF2EEB">
        <w:rPr>
          <w:rFonts w:ascii="Cambria" w:hAnsi="Cambria" w:cs="Times New Roman"/>
          <w:sz w:val="22"/>
          <w:szCs w:val="22"/>
        </w:rPr>
        <w:t>,</w:t>
      </w:r>
    </w:p>
    <w:p w14:paraId="138C0AFD" w14:textId="77777777" w:rsidR="00656D65" w:rsidRPr="00BF2EEB" w:rsidRDefault="00656D65">
      <w:pPr>
        <w:pStyle w:val="Akapitzlist10"/>
        <w:numPr>
          <w:ilvl w:val="1"/>
          <w:numId w:val="20"/>
        </w:numPr>
        <w:spacing w:after="40"/>
        <w:ind w:left="1135" w:hanging="284"/>
        <w:jc w:val="both"/>
        <w:rPr>
          <w:rFonts w:ascii="Cambria" w:hAnsi="Cambria"/>
          <w:sz w:val="22"/>
          <w:szCs w:val="22"/>
        </w:rPr>
      </w:pPr>
      <w:r w:rsidRPr="00BF2EEB">
        <w:rPr>
          <w:rFonts w:ascii="Cambria" w:hAnsi="Cambria" w:cs="Times New Roman"/>
          <w:sz w:val="22"/>
          <w:szCs w:val="22"/>
        </w:rPr>
        <w:t xml:space="preserve"> kosztorys będzie uwzględniać ceny nie wyższe niż ceny jednostkowe wynikające z ogólnie dostępnych cenników np. SEKOCENBUD.</w:t>
      </w:r>
    </w:p>
    <w:p w14:paraId="7E8E5783"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Zamawiający może wnieść zastrzeżenia do kosztorysu dodatkowego Wykonawcy, do których Wykonawca powinien ustosunkować się w terminie 7 dni od dnia przekazania uwag przez Zamawiającego.</w:t>
      </w:r>
    </w:p>
    <w:p w14:paraId="35C037FF"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Strony dopuszczają również możliwość:</w:t>
      </w:r>
    </w:p>
    <w:p w14:paraId="2A3111C5" w14:textId="77777777" w:rsidR="00656D65" w:rsidRPr="00BF2EEB" w:rsidRDefault="00656D65" w:rsidP="00A31419">
      <w:pPr>
        <w:pStyle w:val="Akapitzlist10"/>
        <w:numPr>
          <w:ilvl w:val="0"/>
          <w:numId w:val="22"/>
        </w:numPr>
        <w:tabs>
          <w:tab w:val="clear" w:pos="0"/>
        </w:tabs>
        <w:spacing w:after="40"/>
        <w:ind w:left="993" w:hanging="454"/>
        <w:jc w:val="both"/>
        <w:rPr>
          <w:rFonts w:ascii="Cambria" w:hAnsi="Cambria"/>
          <w:sz w:val="22"/>
          <w:szCs w:val="22"/>
        </w:rPr>
      </w:pPr>
      <w:r w:rsidRPr="00BF2EEB">
        <w:rPr>
          <w:rFonts w:ascii="Cambria" w:hAnsi="Cambria" w:cs="Times New Roman"/>
          <w:sz w:val="22"/>
          <w:szCs w:val="22"/>
        </w:rPr>
        <w:t>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r w:rsidR="00A31419" w:rsidRPr="00BF2EEB">
        <w:rPr>
          <w:rFonts w:ascii="Cambria" w:hAnsi="Cambria" w:cs="Times New Roman"/>
          <w:sz w:val="22"/>
          <w:szCs w:val="22"/>
        </w:rPr>
        <w:t xml:space="preserve">. Wykonawca obowiązany jest złożyć wniosek o zmianę osobową personelu kluczowego Wykonawcy, w którym </w:t>
      </w:r>
      <w:r w:rsidR="00A31419" w:rsidRPr="00BF2EEB">
        <w:rPr>
          <w:rFonts w:ascii="Cambria" w:hAnsi="Cambria" w:cs="Times New Roman"/>
          <w:sz w:val="22"/>
          <w:szCs w:val="22"/>
        </w:rPr>
        <w:lastRenderedPageBreak/>
        <w:t>wskaże co najmniej dane personalne proponowanej osoby, jej uprawnienia i kwalifikacje. Wykonawca do wniosku obowiązany jest dołączyć dokumenty potwierdzające posiadane przez nową osobą uprawnienia i kwalifikacje.</w:t>
      </w:r>
    </w:p>
    <w:p w14:paraId="37838E21" w14:textId="59D4695A" w:rsidR="00E34744" w:rsidRPr="00BF2EEB" w:rsidRDefault="00656D65" w:rsidP="00A31419">
      <w:pPr>
        <w:pStyle w:val="Akapitzlist10"/>
        <w:numPr>
          <w:ilvl w:val="0"/>
          <w:numId w:val="22"/>
        </w:numPr>
        <w:spacing w:after="40"/>
        <w:ind w:left="993" w:hanging="454"/>
        <w:jc w:val="both"/>
        <w:rPr>
          <w:rFonts w:ascii="Cambria" w:hAnsi="Cambria"/>
          <w:sz w:val="22"/>
          <w:szCs w:val="22"/>
        </w:rPr>
      </w:pPr>
      <w:r w:rsidRPr="00BF2EEB">
        <w:rPr>
          <w:rFonts w:ascii="Cambria" w:hAnsi="Cambria" w:cs="Times New Roman"/>
          <w:sz w:val="22"/>
          <w:szCs w:val="22"/>
        </w:rPr>
        <w:t xml:space="preserve">zmiany podwykonawcy, na którego zdolnościach technicznych lub zawodowych lub sytuacji finansowej lub ekonomicznej polegał Wykonawca ubiegając się o zawarcie Umowy, w sytuacji gdy nie dysponuje on już zasobami wskazanego w ofercie podmiotu  - jeżeli wykaże, że zastępujący podmiot </w:t>
      </w:r>
      <w:r w:rsidR="006C0DBD">
        <w:rPr>
          <w:rFonts w:ascii="Cambria" w:hAnsi="Cambria" w:cs="Times New Roman"/>
          <w:sz w:val="22"/>
          <w:szCs w:val="22"/>
        </w:rPr>
        <w:t xml:space="preserve">lub on sam </w:t>
      </w:r>
      <w:r w:rsidRPr="00BF2EEB">
        <w:rPr>
          <w:rFonts w:ascii="Cambria" w:hAnsi="Cambria" w:cs="Times New Roman"/>
          <w:sz w:val="22"/>
          <w:szCs w:val="22"/>
        </w:rPr>
        <w:t>spełnia określone w dokumentacji zamówienia warunki udziału w postępowaniu</w:t>
      </w:r>
      <w:r w:rsidR="00E34744" w:rsidRPr="00BF2EEB">
        <w:rPr>
          <w:rFonts w:ascii="Cambria" w:hAnsi="Cambria" w:cs="Times New Roman"/>
          <w:sz w:val="22"/>
          <w:szCs w:val="22"/>
        </w:rPr>
        <w:t>,</w:t>
      </w:r>
    </w:p>
    <w:p w14:paraId="4CF0607A" w14:textId="77777777" w:rsidR="00656D65" w:rsidRPr="00BF2EEB" w:rsidRDefault="00E34744" w:rsidP="00E34744">
      <w:pPr>
        <w:pStyle w:val="Akapitzlist10"/>
        <w:spacing w:after="40"/>
        <w:ind w:left="896"/>
        <w:jc w:val="both"/>
        <w:rPr>
          <w:rFonts w:ascii="Cambria" w:hAnsi="Cambria"/>
          <w:sz w:val="22"/>
          <w:szCs w:val="22"/>
        </w:rPr>
      </w:pPr>
      <w:r w:rsidRPr="00BF2EEB">
        <w:rPr>
          <w:rFonts w:ascii="Cambria" w:hAnsi="Cambria" w:cs="Times New Roman"/>
          <w:sz w:val="22"/>
          <w:szCs w:val="22"/>
        </w:rPr>
        <w:t>- przy czym powyższe zmiany nie stanowią zmiany umowy.</w:t>
      </w:r>
    </w:p>
    <w:p w14:paraId="3CB21604"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17036E4C"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Każde ze Stron umowy może zawnioskować o jej zmianę. W celu dokonania zmiany Umowy Strona o to wnioskująca zobowiązana jest do złożenia drugiej Stronie propozycji zmiany w terminie 3 dni od dnia zaistnienia okoliczności będących podstawą zmiany.</w:t>
      </w:r>
    </w:p>
    <w:p w14:paraId="79AB2116"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Wniosek o zmianę Umowy powinien zawierać co najmniej:</w:t>
      </w:r>
    </w:p>
    <w:p w14:paraId="35215423"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Zakres proponowanej zmiany;</w:t>
      </w:r>
    </w:p>
    <w:p w14:paraId="5AA58207"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Opis okoliczności faktycznych uprawniających do dokonania zmiany;</w:t>
      </w:r>
    </w:p>
    <w:p w14:paraId="1A7A330B"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Podstawę dokonania zmiany, to jest podstawę prawną wynikającą z przepisów PZP lub postanowień Umowy;</w:t>
      </w:r>
    </w:p>
    <w:p w14:paraId="5D04E112"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Informacje i dowody potwierdzające, że zostały spełnione okoliczności uzasadniające dokonanie zmiany Umowy.</w:t>
      </w:r>
    </w:p>
    <w:p w14:paraId="1F3B5299"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 xml:space="preserve">Dowodami, o których mowa w ust. 10 </w:t>
      </w:r>
      <w:r w:rsidR="00A31419" w:rsidRPr="00BF2EEB">
        <w:rPr>
          <w:rFonts w:ascii="Cambria" w:hAnsi="Cambria" w:cs="Times New Roman"/>
          <w:sz w:val="22"/>
          <w:szCs w:val="22"/>
        </w:rPr>
        <w:t>lit. d</w:t>
      </w:r>
      <w:r w:rsidRPr="00BF2EEB">
        <w:rPr>
          <w:rFonts w:ascii="Cambria" w:hAnsi="Cambria" w:cs="Times New Roman"/>
          <w:sz w:val="22"/>
          <w:szCs w:val="22"/>
        </w:rPr>
        <w:t>) powyżej, są wszelkie dokumenty, które uzasadniają dokonanie proponowanej zmiany, w tym w szczególności:</w:t>
      </w:r>
    </w:p>
    <w:p w14:paraId="41DC7001"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 odniesieniu do zmiany przedmiotu Umowy:</w:t>
      </w:r>
    </w:p>
    <w:p w14:paraId="40C1A796"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orzeczenie sądu powszechnego lub administracyjnego, a także decyzja organu administracji publicznej skutkujące koniecznością dokonania zmiany przedmiotu Umowy,</w:t>
      </w:r>
    </w:p>
    <w:p w14:paraId="6046FB6F"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dokument potwierdzający wady lub nieścisłości opisu przedmiotu zamówienia,</w:t>
      </w:r>
    </w:p>
    <w:p w14:paraId="1E28B847"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analiza rynku potwierdzająca brak lub istotne ograniczenie dostępności materiałów, surowców, produktów lub sprzętu niezbędnych do wykonania Umowy,</w:t>
      </w:r>
    </w:p>
    <w:p w14:paraId="1B32454D"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729955B7"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 odniesieniu do zmiany terminu wykonania Umowy lub poszczególnych świadczeń:</w:t>
      </w:r>
    </w:p>
    <w:p w14:paraId="7F7A36E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0E992BA4"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istnienie lub zgłoszenie roszczeń osób trzecich wpływających na termin realizacji Umowy lub poszczególnych świadczeń,</w:t>
      </w:r>
    </w:p>
    <w:p w14:paraId="252BDF76"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lastRenderedPageBreak/>
        <w:t>orzeczenie sądu powszechnego lub administracyjnego, a także decyzja organu administracji publicznej skutkujące wstrzymaniem realizacji Umowy lub poszczególnych świadczeń,</w:t>
      </w:r>
    </w:p>
    <w:p w14:paraId="1F288424"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raport meteorologiczny za odpowiedni okres, w którym wystąpiły warunki atmosferyczne skutkujące opóźnieniem realizacji Umowy lub poszczególnych świadczeń,</w:t>
      </w:r>
    </w:p>
    <w:p w14:paraId="70621D7C"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wystąpienie opóźnień w realizacji innych przedsięwzięć, które wpływają na termin realizacji Umowy lub poszczególnych świadczeń,</w:t>
      </w:r>
    </w:p>
    <w:p w14:paraId="7F12180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wystąpienie okoliczności, których Strony nie mogły przewidzieć przed zawarciem Umowy, a które wpływają na termin wykonania Umowy lub poszczególnych świadczeń,</w:t>
      </w:r>
    </w:p>
    <w:p w14:paraId="7430B9A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że dokonanie zmian przedmiotu Umowy ma wpływ na termin wykonania Umowy lub poszczególnych świadczeń.</w:t>
      </w:r>
    </w:p>
    <w:p w14:paraId="0C4F3847"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562EB1F7"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 przypadku złożenia wniosku o zmianę druga Strona jest zobowiązana w terminie 3 dni od dnia otrzymania wniosku do ustosunkowania się do niego. Przede wszystkim druga Strona może:</w:t>
      </w:r>
    </w:p>
    <w:p w14:paraId="586E3715"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zaakceptować wniosek o zmianę,</w:t>
      </w:r>
    </w:p>
    <w:p w14:paraId="1743FF1E"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wezwać Stronę wnioskującą o zmianę do uzupełnienia wniosku lub przedstawienia dodatkowych wyjaśnień wraz ze stosownym uzasadnieniem takiego wezwania,</w:t>
      </w:r>
    </w:p>
    <w:p w14:paraId="269ED740"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zaproponować podjęcie negocjacji treści umowy w zakresie wnioskowanej zmiany,</w:t>
      </w:r>
    </w:p>
    <w:p w14:paraId="36B47251"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 xml:space="preserve">odrzucić wniosek o zmianę. </w:t>
      </w:r>
    </w:p>
    <w:p w14:paraId="43924C84"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Z negocjacji treści zmiany umowy Strony sporządzają notatkę przedstawiającą przebieg spotkania i jego ustalenia.</w:t>
      </w:r>
    </w:p>
    <w:p w14:paraId="5E8E3B8B"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118F2A4D"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Zmiany postanowień Umowy wymagają formy pisemnej pod rygorem nieważności.</w:t>
      </w:r>
    </w:p>
    <w:p w14:paraId="3C56878B" w14:textId="77777777" w:rsidR="00656D65" w:rsidRPr="001752FA" w:rsidRDefault="00656D65">
      <w:pPr>
        <w:pStyle w:val="Akapitzlist10"/>
        <w:numPr>
          <w:ilvl w:val="0"/>
          <w:numId w:val="20"/>
        </w:numPr>
        <w:spacing w:after="240"/>
        <w:ind w:left="539" w:hanging="539"/>
        <w:jc w:val="both"/>
        <w:rPr>
          <w:rFonts w:ascii="Cambria" w:hAnsi="Cambria"/>
          <w:sz w:val="22"/>
          <w:szCs w:val="22"/>
        </w:rPr>
      </w:pPr>
      <w:r w:rsidRPr="00BF2EEB">
        <w:rPr>
          <w:rFonts w:ascii="Cambria" w:hAnsi="Cambria" w:cs="Times New Roman"/>
          <w:sz w:val="22"/>
          <w:szCs w:val="22"/>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5E9AA27B" w14:textId="77777777" w:rsidR="001752FA" w:rsidRPr="001752FA" w:rsidRDefault="001752FA" w:rsidP="001752FA">
      <w:pPr>
        <w:pStyle w:val="Akapitzlist10"/>
        <w:spacing w:after="240"/>
        <w:ind w:left="539"/>
        <w:jc w:val="center"/>
        <w:rPr>
          <w:rFonts w:ascii="Cambria" w:hAnsi="Cambria" w:cs="Times New Roman"/>
          <w:b/>
          <w:sz w:val="22"/>
          <w:szCs w:val="22"/>
        </w:rPr>
      </w:pPr>
      <w:r w:rsidRPr="001752FA">
        <w:rPr>
          <w:rFonts w:ascii="Cambria" w:hAnsi="Cambria" w:cs="Times New Roman"/>
          <w:b/>
          <w:sz w:val="22"/>
          <w:szCs w:val="22"/>
        </w:rPr>
        <w:t>§ 19</w:t>
      </w:r>
      <w:r>
        <w:rPr>
          <w:rFonts w:ascii="Cambria" w:hAnsi="Cambria" w:cs="Times New Roman"/>
          <w:b/>
          <w:sz w:val="22"/>
          <w:szCs w:val="22"/>
        </w:rPr>
        <w:t xml:space="preserve"> </w:t>
      </w:r>
      <w:r w:rsidRPr="001752FA">
        <w:rPr>
          <w:rFonts w:ascii="Cambria" w:hAnsi="Cambria" w:cs="Times New Roman"/>
          <w:b/>
          <w:sz w:val="22"/>
          <w:szCs w:val="22"/>
        </w:rPr>
        <w:t>BEZPIECZEŃSTWO I HIGIENA PRACY</w:t>
      </w:r>
    </w:p>
    <w:p w14:paraId="6D58315B" w14:textId="77777777" w:rsidR="001752FA" w:rsidRPr="001752FA" w:rsidRDefault="001752FA" w:rsidP="006C0DBD">
      <w:pPr>
        <w:pStyle w:val="Akapitzlist10"/>
        <w:spacing w:before="120"/>
        <w:ind w:left="539" w:hanging="539"/>
        <w:jc w:val="both"/>
        <w:rPr>
          <w:rFonts w:ascii="Cambria" w:hAnsi="Cambria" w:cs="Times New Roman"/>
          <w:sz w:val="22"/>
          <w:szCs w:val="22"/>
        </w:rPr>
      </w:pPr>
      <w:r w:rsidRPr="001752FA">
        <w:rPr>
          <w:rFonts w:ascii="Cambria" w:hAnsi="Cambria" w:cs="Times New Roman"/>
          <w:sz w:val="22"/>
          <w:szCs w:val="22"/>
        </w:rPr>
        <w:t>1.</w:t>
      </w:r>
      <w:r w:rsidRPr="001752FA">
        <w:rPr>
          <w:rFonts w:ascii="Cambria" w:hAnsi="Cambria" w:cs="Times New Roman"/>
          <w:sz w:val="22"/>
          <w:szCs w:val="22"/>
        </w:rPr>
        <w:tab/>
        <w:t>Wykonawca jest odpowiedzialny za bezpieczeństwo i higienę pracy wszelkich działań na terenie budowy i ponosi odpowiedzialność za wszelkie szkody osób trzecich wynikłe w związku z wykonywaniem robót, w trakcie ich wykonywania.</w:t>
      </w:r>
    </w:p>
    <w:p w14:paraId="6B6A66BE" w14:textId="2096E5EE" w:rsidR="001752FA" w:rsidRPr="001752FA" w:rsidRDefault="001752FA" w:rsidP="006C0DBD">
      <w:pPr>
        <w:pStyle w:val="Akapitzlist10"/>
        <w:spacing w:before="120"/>
        <w:ind w:left="539" w:hanging="539"/>
        <w:jc w:val="both"/>
        <w:rPr>
          <w:rFonts w:ascii="Cambria" w:hAnsi="Cambria" w:cs="Times New Roman"/>
          <w:sz w:val="22"/>
          <w:szCs w:val="22"/>
        </w:rPr>
      </w:pPr>
      <w:r w:rsidRPr="001752FA">
        <w:rPr>
          <w:rFonts w:ascii="Cambria" w:hAnsi="Cambria" w:cs="Times New Roman"/>
          <w:sz w:val="22"/>
          <w:szCs w:val="22"/>
        </w:rPr>
        <w:t>2.</w:t>
      </w:r>
      <w:r w:rsidRPr="001752FA">
        <w:rPr>
          <w:rFonts w:ascii="Cambria" w:hAnsi="Cambria" w:cs="Times New Roman"/>
          <w:sz w:val="22"/>
          <w:szCs w:val="22"/>
        </w:rPr>
        <w:tab/>
        <w:t xml:space="preserve">Wykonawca oświadcza, że zapoznał się z treścią instrukcji bezpieczeństwa i higieny pracy regulującej zasady powiadamiania, postępowania i organizacji prac w związku z zagrożeniami występującymi na poligonie wojskowym stanowiącej załącznik do </w:t>
      </w:r>
      <w:r w:rsidRPr="001752FA">
        <w:rPr>
          <w:rFonts w:ascii="Cambria" w:hAnsi="Cambria" w:cs="Times New Roman"/>
          <w:sz w:val="22"/>
          <w:szCs w:val="22"/>
        </w:rPr>
        <w:lastRenderedPageBreak/>
        <w:t>Zarządzenia Nr 6 Nadleśniczego Nadleśnictwa Drawsko z dnia 18 lutego 2011</w:t>
      </w:r>
      <w:r w:rsidR="006C0DBD">
        <w:rPr>
          <w:rFonts w:ascii="Cambria" w:hAnsi="Cambria" w:cs="Times New Roman"/>
          <w:sz w:val="22"/>
          <w:szCs w:val="22"/>
        </w:rPr>
        <w:t xml:space="preserve"> </w:t>
      </w:r>
      <w:r w:rsidRPr="001752FA">
        <w:rPr>
          <w:rFonts w:ascii="Cambria" w:hAnsi="Cambria" w:cs="Times New Roman"/>
          <w:sz w:val="22"/>
          <w:szCs w:val="22"/>
        </w:rPr>
        <w:t xml:space="preserve">r. </w:t>
      </w:r>
      <w:r w:rsidR="00A738FA">
        <w:rPr>
          <w:rFonts w:ascii="Cambria" w:hAnsi="Cambria" w:cs="Times New Roman"/>
          <w:sz w:val="22"/>
          <w:szCs w:val="22"/>
        </w:rPr>
        <w:t xml:space="preserve">i </w:t>
      </w:r>
      <w:r w:rsidRPr="001752FA">
        <w:rPr>
          <w:rFonts w:ascii="Cambria" w:hAnsi="Cambria" w:cs="Times New Roman"/>
          <w:sz w:val="22"/>
          <w:szCs w:val="22"/>
        </w:rPr>
        <w:t>zobowiązuje się do jej przestrzegania. Instrukcja jest załącznikiem do umowy.</w:t>
      </w:r>
    </w:p>
    <w:p w14:paraId="7C8D34EE" w14:textId="452E7C51" w:rsidR="00432304" w:rsidRDefault="001752FA" w:rsidP="006C0DBD">
      <w:pPr>
        <w:pStyle w:val="Akapitzlist10"/>
        <w:spacing w:before="120"/>
        <w:ind w:left="539" w:hanging="539"/>
        <w:jc w:val="both"/>
        <w:rPr>
          <w:ins w:id="18" w:author="Aleksandra Pściuk" w:date="2022-04-11T09:49:00Z"/>
          <w:rFonts w:ascii="Cambria" w:hAnsi="Cambria" w:cs="Times New Roman"/>
          <w:sz w:val="22"/>
          <w:szCs w:val="22"/>
        </w:rPr>
      </w:pPr>
      <w:r w:rsidRPr="001752FA">
        <w:rPr>
          <w:rFonts w:ascii="Cambria" w:hAnsi="Cambria" w:cs="Times New Roman"/>
          <w:sz w:val="22"/>
          <w:szCs w:val="22"/>
        </w:rPr>
        <w:t>3.</w:t>
      </w:r>
      <w:r w:rsidRPr="001752FA">
        <w:rPr>
          <w:rFonts w:ascii="Cambria" w:hAnsi="Cambria" w:cs="Times New Roman"/>
          <w:sz w:val="22"/>
          <w:szCs w:val="22"/>
        </w:rPr>
        <w:tab/>
        <w:t>Wykonawca na wyraźne pisemne polecenie Zamawiającego</w:t>
      </w:r>
      <w:ins w:id="19" w:author="Aleksandra Pściuk" w:date="2022-04-19T14:18:00Z">
        <w:r w:rsidR="00F84643">
          <w:rPr>
            <w:rFonts w:ascii="Cambria" w:hAnsi="Cambria" w:cs="Times New Roman"/>
            <w:sz w:val="22"/>
            <w:szCs w:val="22"/>
          </w:rPr>
          <w:t>,</w:t>
        </w:r>
      </w:ins>
      <w:r w:rsidRPr="001752FA">
        <w:rPr>
          <w:rFonts w:ascii="Cambria" w:hAnsi="Cambria" w:cs="Times New Roman"/>
          <w:sz w:val="22"/>
          <w:szCs w:val="22"/>
        </w:rPr>
        <w:t xml:space="preserve"> w terminie 7 dni od podpisania umowy zobowiązany jest do </w:t>
      </w:r>
      <w:r w:rsidR="007C2A4E">
        <w:rPr>
          <w:rFonts w:ascii="Cambria" w:hAnsi="Cambria" w:cs="Times New Roman"/>
          <w:sz w:val="22"/>
          <w:szCs w:val="22"/>
        </w:rPr>
        <w:t>zgłoszenia</w:t>
      </w:r>
      <w:r w:rsidRPr="001752FA">
        <w:rPr>
          <w:rFonts w:ascii="Cambria" w:hAnsi="Cambria" w:cs="Times New Roman"/>
          <w:sz w:val="22"/>
          <w:szCs w:val="22"/>
        </w:rPr>
        <w:t xml:space="preserve"> </w:t>
      </w:r>
      <w:r w:rsidR="00930280">
        <w:rPr>
          <w:rFonts w:ascii="Cambria" w:hAnsi="Cambria" w:cs="Times New Roman"/>
          <w:sz w:val="22"/>
          <w:szCs w:val="22"/>
        </w:rPr>
        <w:t xml:space="preserve">do Wydziału Poligonowego CSB Drawsko </w:t>
      </w:r>
      <w:r w:rsidRPr="001752FA">
        <w:rPr>
          <w:rFonts w:ascii="Cambria" w:hAnsi="Cambria" w:cs="Times New Roman"/>
          <w:sz w:val="22"/>
          <w:szCs w:val="22"/>
        </w:rPr>
        <w:t xml:space="preserve">pracowników </w:t>
      </w:r>
      <w:r w:rsidR="00432304">
        <w:rPr>
          <w:rFonts w:ascii="Cambria" w:hAnsi="Cambria" w:cs="Times New Roman"/>
          <w:sz w:val="22"/>
          <w:szCs w:val="22"/>
        </w:rPr>
        <w:t>skierowanych</w:t>
      </w:r>
      <w:r w:rsidR="00432304" w:rsidRPr="001752FA">
        <w:rPr>
          <w:rFonts w:ascii="Cambria" w:hAnsi="Cambria" w:cs="Times New Roman"/>
          <w:sz w:val="22"/>
          <w:szCs w:val="22"/>
        </w:rPr>
        <w:t xml:space="preserve"> </w:t>
      </w:r>
      <w:r w:rsidR="00432304">
        <w:rPr>
          <w:rFonts w:ascii="Cambria" w:hAnsi="Cambria" w:cs="Times New Roman"/>
          <w:sz w:val="22"/>
          <w:szCs w:val="22"/>
        </w:rPr>
        <w:t>do</w:t>
      </w:r>
      <w:r w:rsidR="00432304" w:rsidRPr="001752FA">
        <w:rPr>
          <w:rFonts w:ascii="Cambria" w:hAnsi="Cambria" w:cs="Times New Roman"/>
          <w:sz w:val="22"/>
          <w:szCs w:val="22"/>
        </w:rPr>
        <w:t xml:space="preserve"> </w:t>
      </w:r>
      <w:r w:rsidRPr="001752FA">
        <w:rPr>
          <w:rFonts w:ascii="Cambria" w:hAnsi="Cambria" w:cs="Times New Roman"/>
          <w:sz w:val="22"/>
          <w:szCs w:val="22"/>
        </w:rPr>
        <w:t xml:space="preserve">realizacji </w:t>
      </w:r>
      <w:r w:rsidR="0099792E">
        <w:rPr>
          <w:rFonts w:ascii="Cambria" w:hAnsi="Cambria" w:cs="Times New Roman"/>
          <w:sz w:val="22"/>
          <w:szCs w:val="22"/>
        </w:rPr>
        <w:t>P</w:t>
      </w:r>
      <w:r w:rsidRPr="001752FA">
        <w:rPr>
          <w:rFonts w:ascii="Cambria" w:hAnsi="Cambria" w:cs="Times New Roman"/>
          <w:sz w:val="22"/>
          <w:szCs w:val="22"/>
        </w:rPr>
        <w:t xml:space="preserve">rzedmiotu </w:t>
      </w:r>
      <w:r w:rsidR="0099792E">
        <w:rPr>
          <w:rFonts w:ascii="Cambria" w:hAnsi="Cambria" w:cs="Times New Roman"/>
          <w:sz w:val="22"/>
          <w:szCs w:val="22"/>
        </w:rPr>
        <w:t>U</w:t>
      </w:r>
      <w:r w:rsidRPr="001752FA">
        <w:rPr>
          <w:rFonts w:ascii="Cambria" w:hAnsi="Cambria" w:cs="Times New Roman"/>
          <w:sz w:val="22"/>
          <w:szCs w:val="22"/>
        </w:rPr>
        <w:t>mowy na terenie poligonu wojskowego</w:t>
      </w:r>
      <w:r w:rsidR="00753F27">
        <w:rPr>
          <w:rFonts w:ascii="Cambria" w:hAnsi="Cambria" w:cs="Times New Roman"/>
          <w:sz w:val="22"/>
          <w:szCs w:val="22"/>
        </w:rPr>
        <w:t xml:space="preserve"> w celu </w:t>
      </w:r>
      <w:r w:rsidR="007215B6">
        <w:rPr>
          <w:rFonts w:ascii="Cambria" w:hAnsi="Cambria" w:cs="Times New Roman"/>
          <w:sz w:val="22"/>
          <w:szCs w:val="22"/>
        </w:rPr>
        <w:t xml:space="preserve">ich </w:t>
      </w:r>
      <w:r w:rsidRPr="001752FA">
        <w:rPr>
          <w:rFonts w:ascii="Cambria" w:hAnsi="Cambria" w:cs="Times New Roman"/>
          <w:sz w:val="22"/>
          <w:szCs w:val="22"/>
        </w:rPr>
        <w:t>przeszkoleni</w:t>
      </w:r>
      <w:r w:rsidR="00973A86">
        <w:rPr>
          <w:rFonts w:ascii="Cambria" w:hAnsi="Cambria" w:cs="Times New Roman"/>
          <w:sz w:val="22"/>
          <w:szCs w:val="22"/>
        </w:rPr>
        <w:t>a</w:t>
      </w:r>
      <w:r w:rsidRPr="001752FA">
        <w:rPr>
          <w:rFonts w:ascii="Cambria" w:hAnsi="Cambria" w:cs="Times New Roman"/>
          <w:sz w:val="22"/>
          <w:szCs w:val="22"/>
        </w:rPr>
        <w:t xml:space="preserve"> z zasad przebywania na poligonie, </w:t>
      </w:r>
      <w:r w:rsidR="00973A86">
        <w:rPr>
          <w:rFonts w:ascii="Cambria" w:hAnsi="Cambria" w:cs="Times New Roman"/>
          <w:sz w:val="22"/>
          <w:szCs w:val="22"/>
        </w:rPr>
        <w:t xml:space="preserve">które to przeszkolenie </w:t>
      </w:r>
      <w:r w:rsidRPr="001752FA">
        <w:rPr>
          <w:rFonts w:ascii="Cambria" w:hAnsi="Cambria" w:cs="Times New Roman"/>
          <w:sz w:val="22"/>
          <w:szCs w:val="22"/>
        </w:rPr>
        <w:t xml:space="preserve">przeprowadzone </w:t>
      </w:r>
      <w:r w:rsidR="00973A86">
        <w:rPr>
          <w:rFonts w:ascii="Cambria" w:hAnsi="Cambria" w:cs="Times New Roman"/>
          <w:sz w:val="22"/>
          <w:szCs w:val="22"/>
        </w:rPr>
        <w:t xml:space="preserve">będzie </w:t>
      </w:r>
      <w:r w:rsidRPr="001752FA">
        <w:rPr>
          <w:rFonts w:ascii="Cambria" w:hAnsi="Cambria" w:cs="Times New Roman"/>
          <w:sz w:val="22"/>
          <w:szCs w:val="22"/>
        </w:rPr>
        <w:t xml:space="preserve">przez stronę wojskową. </w:t>
      </w:r>
    </w:p>
    <w:p w14:paraId="6BF47C6F" w14:textId="2363FAE1" w:rsidR="001752FA" w:rsidRPr="001752FA" w:rsidRDefault="00432304" w:rsidP="006C0DBD">
      <w:pPr>
        <w:pStyle w:val="Akapitzlist10"/>
        <w:spacing w:before="120"/>
        <w:ind w:left="539" w:hanging="539"/>
        <w:jc w:val="both"/>
        <w:rPr>
          <w:rFonts w:ascii="Cambria" w:hAnsi="Cambria" w:cs="Times New Roman"/>
          <w:sz w:val="22"/>
          <w:szCs w:val="22"/>
        </w:rPr>
      </w:pPr>
      <w:r>
        <w:rPr>
          <w:rFonts w:ascii="Cambria" w:hAnsi="Cambria" w:cs="Times New Roman"/>
          <w:sz w:val="22"/>
          <w:szCs w:val="22"/>
        </w:rPr>
        <w:t xml:space="preserve">4. </w:t>
      </w:r>
      <w:r>
        <w:rPr>
          <w:rFonts w:ascii="Cambria" w:hAnsi="Cambria" w:cs="Times New Roman"/>
          <w:sz w:val="22"/>
          <w:szCs w:val="22"/>
        </w:rPr>
        <w:tab/>
      </w:r>
      <w:r w:rsidR="001752FA" w:rsidRPr="001752FA">
        <w:rPr>
          <w:rFonts w:ascii="Cambria" w:hAnsi="Cambria" w:cs="Times New Roman"/>
          <w:sz w:val="22"/>
          <w:szCs w:val="22"/>
        </w:rPr>
        <w:t xml:space="preserve">Zamawiający oświadcza, iż na mocy zawartego porozumienia z wojskiem, strona wojskowa zobowiązała się do przeprowadzania szkoleń pracowników wykonawców realizujących roboty na rzecz </w:t>
      </w:r>
      <w:r w:rsidR="00F84643">
        <w:rPr>
          <w:rFonts w:ascii="Cambria" w:hAnsi="Cambria" w:cs="Times New Roman"/>
          <w:sz w:val="22"/>
          <w:szCs w:val="22"/>
        </w:rPr>
        <w:t>Zamawiającego</w:t>
      </w:r>
      <w:r w:rsidR="001752FA" w:rsidRPr="001752FA">
        <w:rPr>
          <w:rFonts w:ascii="Cambria" w:hAnsi="Cambria" w:cs="Times New Roman"/>
          <w:sz w:val="22"/>
          <w:szCs w:val="22"/>
        </w:rPr>
        <w:t xml:space="preserve"> na terenie poligonu w ciągu 10 dni od dnia zgłoszenia przez Wykonawców potrzeby przeprowadzenia szkolenia. Jeżeli z przyczyn niezależnych od Zamawiającego lub Wykonawcy przeszkolenie o jakim mowa w zdaniu poprzednim nie zostanie przeprowadzone przez wojsko w ustalonym wyżej terminie, termin zakończenia robót może ulec przedłużeniu o okres oczekiwania na przeszkolenie.</w:t>
      </w:r>
      <w:del w:id="20" w:author="Aleksandra Pściuk" w:date="2022-04-19T14:18:00Z">
        <w:r w:rsidR="001752FA" w:rsidRPr="001752FA" w:rsidDel="00F84643">
          <w:rPr>
            <w:rFonts w:ascii="Cambria" w:hAnsi="Cambria" w:cs="Times New Roman"/>
            <w:sz w:val="22"/>
            <w:szCs w:val="22"/>
          </w:rPr>
          <w:delText xml:space="preserve"> </w:delText>
        </w:r>
      </w:del>
      <w:r w:rsidR="001752FA" w:rsidRPr="001752FA">
        <w:rPr>
          <w:rFonts w:ascii="Cambria" w:hAnsi="Cambria" w:cs="Times New Roman"/>
          <w:sz w:val="22"/>
          <w:szCs w:val="22"/>
        </w:rPr>
        <w:t xml:space="preserve"> </w:t>
      </w:r>
      <w:r w:rsidR="001F1E0F">
        <w:rPr>
          <w:rFonts w:ascii="Cambria" w:hAnsi="Cambria" w:cs="Times New Roman"/>
          <w:sz w:val="22"/>
          <w:szCs w:val="22"/>
        </w:rPr>
        <w:t>S</w:t>
      </w:r>
      <w:r w:rsidR="001752FA" w:rsidRPr="001752FA">
        <w:rPr>
          <w:rFonts w:ascii="Cambria" w:hAnsi="Cambria" w:cs="Times New Roman"/>
          <w:sz w:val="22"/>
          <w:szCs w:val="22"/>
        </w:rPr>
        <w:t>zkoleni</w:t>
      </w:r>
      <w:r w:rsidR="001F1E0F">
        <w:rPr>
          <w:rFonts w:ascii="Cambria" w:hAnsi="Cambria" w:cs="Times New Roman"/>
          <w:sz w:val="22"/>
          <w:szCs w:val="22"/>
        </w:rPr>
        <w:t>e</w:t>
      </w:r>
      <w:r w:rsidR="001752FA" w:rsidRPr="001752FA">
        <w:rPr>
          <w:rFonts w:ascii="Cambria" w:hAnsi="Cambria" w:cs="Times New Roman"/>
          <w:sz w:val="22"/>
          <w:szCs w:val="22"/>
        </w:rPr>
        <w:t xml:space="preserve"> </w:t>
      </w:r>
      <w:r w:rsidR="001F1E0F">
        <w:rPr>
          <w:rFonts w:ascii="Cambria" w:hAnsi="Cambria" w:cs="Times New Roman"/>
          <w:sz w:val="22"/>
          <w:szCs w:val="22"/>
        </w:rPr>
        <w:t>dla</w:t>
      </w:r>
      <w:r w:rsidR="001752FA" w:rsidRPr="001752FA">
        <w:rPr>
          <w:rFonts w:ascii="Cambria" w:hAnsi="Cambria" w:cs="Times New Roman"/>
          <w:sz w:val="22"/>
          <w:szCs w:val="22"/>
        </w:rPr>
        <w:t xml:space="preserve"> Wykonawc</w:t>
      </w:r>
      <w:r w:rsidR="001F1E0F">
        <w:rPr>
          <w:rFonts w:ascii="Cambria" w:hAnsi="Cambria" w:cs="Times New Roman"/>
          <w:sz w:val="22"/>
          <w:szCs w:val="22"/>
        </w:rPr>
        <w:t>y jest bezpłatne</w:t>
      </w:r>
      <w:r w:rsidR="001752FA" w:rsidRPr="001752FA">
        <w:rPr>
          <w:rFonts w:ascii="Cambria" w:hAnsi="Cambria" w:cs="Times New Roman"/>
          <w:sz w:val="22"/>
          <w:szCs w:val="22"/>
        </w:rPr>
        <w:t xml:space="preserve">.  </w:t>
      </w:r>
    </w:p>
    <w:p w14:paraId="1D56A071" w14:textId="3683A367" w:rsidR="001752FA" w:rsidRPr="001752FA" w:rsidRDefault="00432304" w:rsidP="006C0DBD">
      <w:pPr>
        <w:pStyle w:val="Akapitzlist10"/>
        <w:spacing w:before="120"/>
        <w:ind w:left="539" w:hanging="539"/>
        <w:jc w:val="both"/>
        <w:rPr>
          <w:rFonts w:ascii="Cambria" w:hAnsi="Cambria" w:cs="Times New Roman"/>
          <w:sz w:val="22"/>
          <w:szCs w:val="22"/>
        </w:rPr>
      </w:pPr>
      <w:r>
        <w:rPr>
          <w:rFonts w:ascii="Cambria" w:hAnsi="Cambria" w:cs="Times New Roman"/>
          <w:sz w:val="22"/>
          <w:szCs w:val="22"/>
        </w:rPr>
        <w:t>5</w:t>
      </w:r>
      <w:r w:rsidR="001752FA" w:rsidRPr="001752FA">
        <w:rPr>
          <w:rFonts w:ascii="Cambria" w:hAnsi="Cambria" w:cs="Times New Roman"/>
          <w:sz w:val="22"/>
          <w:szCs w:val="22"/>
        </w:rPr>
        <w:t>.</w:t>
      </w:r>
      <w:r w:rsidR="001752FA" w:rsidRPr="001752FA">
        <w:rPr>
          <w:rFonts w:ascii="Cambria" w:hAnsi="Cambria" w:cs="Times New Roman"/>
          <w:sz w:val="22"/>
          <w:szCs w:val="22"/>
        </w:rPr>
        <w:tab/>
        <w:t>Wykonawca nie może dopuścić do pracy na terenie poligonu wojskowego osób nie przeszkolonych zgodnie z § 1</w:t>
      </w:r>
      <w:r w:rsidR="00A52429">
        <w:rPr>
          <w:rFonts w:ascii="Cambria" w:hAnsi="Cambria" w:cs="Times New Roman"/>
          <w:sz w:val="22"/>
          <w:szCs w:val="22"/>
        </w:rPr>
        <w:t>9</w:t>
      </w:r>
      <w:r w:rsidR="001752FA" w:rsidRPr="001752FA">
        <w:rPr>
          <w:rFonts w:ascii="Cambria" w:hAnsi="Cambria" w:cs="Times New Roman"/>
          <w:sz w:val="22"/>
          <w:szCs w:val="22"/>
        </w:rPr>
        <w:t xml:space="preserve"> ust. 3 </w:t>
      </w:r>
      <w:r w:rsidR="001338A9">
        <w:rPr>
          <w:rFonts w:ascii="Cambria" w:hAnsi="Cambria" w:cs="Times New Roman"/>
          <w:sz w:val="22"/>
          <w:szCs w:val="22"/>
        </w:rPr>
        <w:t xml:space="preserve">i 4 </w:t>
      </w:r>
      <w:r w:rsidR="001752FA" w:rsidRPr="001752FA">
        <w:rPr>
          <w:rFonts w:ascii="Cambria" w:hAnsi="Cambria" w:cs="Times New Roman"/>
          <w:sz w:val="22"/>
          <w:szCs w:val="22"/>
        </w:rPr>
        <w:t>Umowy (jeżeli Zamawiający zlecił przeszkolenie).</w:t>
      </w:r>
    </w:p>
    <w:p w14:paraId="1F55DB1B" w14:textId="77777777" w:rsidR="00D933F4" w:rsidRDefault="00D933F4">
      <w:pPr>
        <w:pStyle w:val="Akapitzlist1"/>
        <w:spacing w:after="240" w:line="276" w:lineRule="auto"/>
        <w:ind w:left="0"/>
        <w:jc w:val="center"/>
        <w:rPr>
          <w:rFonts w:ascii="Cambria" w:hAnsi="Cambria"/>
          <w:b/>
          <w:smallCaps/>
        </w:rPr>
      </w:pPr>
    </w:p>
    <w:p w14:paraId="3BC35C4C" w14:textId="77777777" w:rsidR="00656D65" w:rsidRPr="00BF2EEB" w:rsidRDefault="001752FA">
      <w:pPr>
        <w:pStyle w:val="Akapitzlist1"/>
        <w:spacing w:after="240" w:line="276" w:lineRule="auto"/>
        <w:ind w:left="0"/>
        <w:jc w:val="center"/>
        <w:rPr>
          <w:rFonts w:ascii="Cambria" w:hAnsi="Cambria"/>
        </w:rPr>
      </w:pPr>
      <w:r>
        <w:rPr>
          <w:rFonts w:ascii="Cambria" w:hAnsi="Cambria"/>
          <w:b/>
          <w:smallCaps/>
        </w:rPr>
        <w:t>§ 20</w:t>
      </w:r>
      <w:r w:rsidR="00656D65" w:rsidRPr="00BF2EEB">
        <w:rPr>
          <w:rFonts w:ascii="Cambria" w:hAnsi="Cambria"/>
          <w:b/>
          <w:smallCaps/>
        </w:rPr>
        <w:t xml:space="preserve"> </w:t>
      </w:r>
      <w:r w:rsidR="00656D65" w:rsidRPr="00BF2EEB">
        <w:rPr>
          <w:rFonts w:ascii="Cambria" w:hAnsi="Cambria"/>
          <w:b/>
          <w:smallCaps/>
        </w:rPr>
        <w:tab/>
        <w:t>Postanowienia Końcowe</w:t>
      </w:r>
    </w:p>
    <w:p w14:paraId="50B8A002"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55DF42BE" w14:textId="77777777" w:rsidR="00656D65"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711060F1"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Wszelkie zmiany i uzupełnienia Umowy wymagają formy pisemnej pod rygorem nieważności.</w:t>
      </w:r>
    </w:p>
    <w:p w14:paraId="1C63E94D"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 sprawach nieuregulowanych niniejszą Umową zastosowanie mają przepisy prawa polskiego, w tym w szczególności:</w:t>
      </w:r>
    </w:p>
    <w:p w14:paraId="3FF9EA3E" w14:textId="77777777"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 xml:space="preserve">ustawa </w:t>
      </w:r>
      <w:r w:rsidRPr="007F7601">
        <w:rPr>
          <w:rFonts w:ascii="Cambria" w:hAnsi="Cambria" w:cs="Arial"/>
        </w:rPr>
        <w:t>z dnia 11 września 2019 r. Prawo zamówień publicznych (</w:t>
      </w:r>
      <w:proofErr w:type="spellStart"/>
      <w:r w:rsidR="001A3D5B">
        <w:rPr>
          <w:rFonts w:ascii="Cambria" w:hAnsi="Cambria" w:cs="Arial"/>
        </w:rPr>
        <w:t>t.j</w:t>
      </w:r>
      <w:proofErr w:type="spellEnd"/>
      <w:r w:rsidR="001A3D5B">
        <w:rPr>
          <w:rFonts w:ascii="Cambria" w:hAnsi="Cambria" w:cs="Arial"/>
        </w:rPr>
        <w:t xml:space="preserve">. </w:t>
      </w:r>
      <w:r w:rsidRPr="007F7601">
        <w:rPr>
          <w:rFonts w:ascii="Cambria" w:hAnsi="Cambria"/>
        </w:rPr>
        <w:t>Dz. U. z 20</w:t>
      </w:r>
      <w:r w:rsidR="001A3D5B">
        <w:rPr>
          <w:rFonts w:ascii="Cambria" w:hAnsi="Cambria"/>
        </w:rPr>
        <w:t>21</w:t>
      </w:r>
      <w:r w:rsidRPr="007F7601">
        <w:rPr>
          <w:rFonts w:ascii="Cambria" w:hAnsi="Cambria"/>
        </w:rPr>
        <w:t xml:space="preserve"> r. poz. </w:t>
      </w:r>
      <w:r w:rsidR="001A3D5B">
        <w:rPr>
          <w:rFonts w:ascii="Cambria" w:hAnsi="Cambria"/>
        </w:rPr>
        <w:t xml:space="preserve">1129 </w:t>
      </w:r>
      <w:r w:rsidRPr="007F7601">
        <w:rPr>
          <w:rFonts w:ascii="Cambria" w:hAnsi="Cambria"/>
        </w:rPr>
        <w:t xml:space="preserve">z </w:t>
      </w:r>
      <w:proofErr w:type="spellStart"/>
      <w:r w:rsidRPr="007F7601">
        <w:rPr>
          <w:rFonts w:ascii="Cambria" w:hAnsi="Cambria"/>
        </w:rPr>
        <w:t>późn</w:t>
      </w:r>
      <w:proofErr w:type="spellEnd"/>
      <w:r w:rsidRPr="007F7601">
        <w:rPr>
          <w:rFonts w:ascii="Cambria" w:hAnsi="Cambria"/>
        </w:rPr>
        <w:t>. zm.)</w:t>
      </w:r>
      <w:r w:rsidRPr="00BF2EEB">
        <w:rPr>
          <w:rFonts w:ascii="Cambria" w:hAnsi="Cambria"/>
        </w:rPr>
        <w:t>;</w:t>
      </w:r>
    </w:p>
    <w:p w14:paraId="719C19FF" w14:textId="77777777"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przepisy ustawy z dnia 23 kwietnia 1964 roku - Kodeks Cywilny (</w:t>
      </w:r>
      <w:proofErr w:type="spellStart"/>
      <w:r w:rsidRPr="00BF2EEB">
        <w:rPr>
          <w:rFonts w:ascii="Cambria" w:hAnsi="Cambria"/>
        </w:rPr>
        <w:t>t.j</w:t>
      </w:r>
      <w:proofErr w:type="spellEnd"/>
      <w:r w:rsidRPr="00BF2EEB">
        <w:rPr>
          <w:rFonts w:ascii="Cambria" w:hAnsi="Cambria"/>
        </w:rPr>
        <w:t>. Dz. U. z 2020 r., poz. 1740</w:t>
      </w:r>
      <w:r w:rsidR="00EB08CB" w:rsidRPr="00BF2EEB">
        <w:rPr>
          <w:rFonts w:ascii="Cambria" w:hAnsi="Cambria"/>
        </w:rPr>
        <w:t xml:space="preserve"> </w:t>
      </w:r>
      <w:r w:rsidRPr="00BF2EEB">
        <w:rPr>
          <w:rFonts w:ascii="Cambria" w:hAnsi="Cambria"/>
        </w:rPr>
        <w:t>ze zm.);</w:t>
      </w:r>
    </w:p>
    <w:p w14:paraId="0C9E44CD" w14:textId="7D570259"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ustawa z dnia 7 lipca 1994 roku – Prawo Budowlane (</w:t>
      </w:r>
      <w:proofErr w:type="spellStart"/>
      <w:r w:rsidRPr="00BF2EEB">
        <w:rPr>
          <w:rFonts w:ascii="Cambria" w:hAnsi="Cambria"/>
        </w:rPr>
        <w:t>t.j</w:t>
      </w:r>
      <w:proofErr w:type="spellEnd"/>
      <w:r w:rsidRPr="00BF2EEB">
        <w:rPr>
          <w:rFonts w:ascii="Cambria" w:hAnsi="Cambria"/>
        </w:rPr>
        <w:t>. Dz. U. z 202</w:t>
      </w:r>
      <w:r w:rsidR="00A738FA">
        <w:rPr>
          <w:rFonts w:ascii="Cambria" w:hAnsi="Cambria"/>
        </w:rPr>
        <w:t>1</w:t>
      </w:r>
      <w:r w:rsidRPr="00BF2EEB">
        <w:rPr>
          <w:rFonts w:ascii="Cambria" w:hAnsi="Cambria"/>
        </w:rPr>
        <w:t xml:space="preserve"> r. poz. </w:t>
      </w:r>
      <w:r w:rsidR="00A738FA">
        <w:rPr>
          <w:rFonts w:ascii="Cambria" w:hAnsi="Cambria"/>
        </w:rPr>
        <w:t>2351</w:t>
      </w:r>
      <w:r w:rsidR="00A738FA" w:rsidRPr="00BF2EEB">
        <w:rPr>
          <w:rFonts w:ascii="Cambria" w:hAnsi="Cambria"/>
        </w:rPr>
        <w:t xml:space="preserve"> </w:t>
      </w:r>
      <w:r w:rsidRPr="00BF2EEB">
        <w:rPr>
          <w:rFonts w:ascii="Cambria" w:hAnsi="Cambria"/>
        </w:rPr>
        <w:t>ze zm.);</w:t>
      </w:r>
    </w:p>
    <w:p w14:paraId="2EC21503" w14:textId="461B8FC8"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ustawa z dnia 27 kwietnia 2001 r. Prawo ochrony środowiska  (</w:t>
      </w:r>
      <w:proofErr w:type="spellStart"/>
      <w:r w:rsidRPr="00BF2EEB">
        <w:rPr>
          <w:rFonts w:ascii="Cambria" w:hAnsi="Cambria"/>
        </w:rPr>
        <w:t>t.j</w:t>
      </w:r>
      <w:proofErr w:type="spellEnd"/>
      <w:r w:rsidRPr="00BF2EEB">
        <w:rPr>
          <w:rFonts w:ascii="Cambria" w:hAnsi="Cambria"/>
        </w:rPr>
        <w:t>. Dz.U. z 202</w:t>
      </w:r>
      <w:r w:rsidR="00A738FA">
        <w:rPr>
          <w:rFonts w:ascii="Cambria" w:hAnsi="Cambria"/>
        </w:rPr>
        <w:t>1</w:t>
      </w:r>
      <w:r w:rsidRPr="00BF2EEB">
        <w:rPr>
          <w:rFonts w:ascii="Cambria" w:hAnsi="Cambria"/>
        </w:rPr>
        <w:t xml:space="preserve"> r. poz. </w:t>
      </w:r>
      <w:r w:rsidR="00465483">
        <w:rPr>
          <w:rFonts w:ascii="Cambria" w:hAnsi="Cambria"/>
        </w:rPr>
        <w:t xml:space="preserve">1973 </w:t>
      </w:r>
      <w:r w:rsidRPr="00BF2EEB">
        <w:rPr>
          <w:rFonts w:ascii="Cambria" w:hAnsi="Cambria"/>
        </w:rPr>
        <w:t>ze zm.)</w:t>
      </w:r>
    </w:p>
    <w:p w14:paraId="66ACD1D4" w14:textId="77777777" w:rsidR="00656D65" w:rsidRPr="00BF2EEB" w:rsidRDefault="00656D65">
      <w:pPr>
        <w:pStyle w:val="Akapitzlist1"/>
        <w:spacing w:after="240" w:line="276" w:lineRule="auto"/>
        <w:ind w:left="567"/>
        <w:jc w:val="both"/>
        <w:rPr>
          <w:rFonts w:ascii="Cambria" w:hAnsi="Cambria"/>
        </w:rPr>
      </w:pPr>
      <w:r w:rsidRPr="00BF2EEB">
        <w:rPr>
          <w:rFonts w:ascii="Cambria" w:hAnsi="Cambria"/>
        </w:rPr>
        <w:t>oraz  rozporządzenia wykonawcze do ww.  ustaw.</w:t>
      </w:r>
    </w:p>
    <w:p w14:paraId="0EFAA5A2"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 xml:space="preserve">Powstałe w trakcie realizacji umowy spory będą w pierwszej kolejności rozpatrywane na  drodze  polubownej, a w przypadku niemożności ich rozstrzygnięcia (w okresie 30 dni o </w:t>
      </w:r>
      <w:r w:rsidRPr="00BF2EEB">
        <w:rPr>
          <w:rFonts w:ascii="Cambria" w:hAnsi="Cambria"/>
        </w:rPr>
        <w:lastRenderedPageBreak/>
        <w:t>powstania sporu) - mogą zostać skierowane na drogę postępowania sądowego w sądzie właściwym dla siedziby Zamawiającego.</w:t>
      </w:r>
    </w:p>
    <w:p w14:paraId="40B0F5BE" w14:textId="77777777" w:rsidR="00656D65" w:rsidRPr="00D933F4" w:rsidRDefault="00656D65" w:rsidP="00D933F4">
      <w:pPr>
        <w:pStyle w:val="Akapitzlist1"/>
        <w:numPr>
          <w:ilvl w:val="3"/>
          <w:numId w:val="20"/>
        </w:numPr>
        <w:spacing w:after="240" w:line="276" w:lineRule="auto"/>
        <w:ind w:left="567" w:hanging="567"/>
        <w:jc w:val="both"/>
        <w:rPr>
          <w:rFonts w:ascii="Cambria" w:hAnsi="Cambria"/>
        </w:rPr>
      </w:pPr>
      <w:r w:rsidRPr="00BF2EEB">
        <w:rPr>
          <w:rFonts w:ascii="Cambria" w:hAnsi="Cambria"/>
        </w:rPr>
        <w:t xml:space="preserve">Umowę sporządzono w </w:t>
      </w:r>
      <w:r w:rsidR="00604D4B" w:rsidRPr="00BF2EEB">
        <w:rPr>
          <w:rFonts w:ascii="Cambria" w:hAnsi="Cambria"/>
        </w:rPr>
        <w:t xml:space="preserve">dwóch </w:t>
      </w:r>
      <w:r w:rsidRPr="00BF2EEB">
        <w:rPr>
          <w:rFonts w:ascii="Cambria" w:hAnsi="Cambria"/>
        </w:rPr>
        <w:t xml:space="preserve">jednobrzmiących egzemplarzach, </w:t>
      </w:r>
      <w:r w:rsidR="00604D4B" w:rsidRPr="00BF2EEB">
        <w:rPr>
          <w:rFonts w:ascii="Cambria" w:hAnsi="Cambria"/>
        </w:rPr>
        <w:t xml:space="preserve">jeden </w:t>
      </w:r>
      <w:r w:rsidRPr="00BF2EEB">
        <w:rPr>
          <w:rFonts w:ascii="Cambria" w:hAnsi="Cambria"/>
        </w:rPr>
        <w:t xml:space="preserve">otrzymuje Zamawiający i </w:t>
      </w:r>
      <w:r w:rsidR="00604D4B" w:rsidRPr="00BF2EEB">
        <w:rPr>
          <w:rFonts w:ascii="Cambria" w:hAnsi="Cambria"/>
        </w:rPr>
        <w:t xml:space="preserve"> </w:t>
      </w:r>
      <w:r w:rsidRPr="00BF2EEB">
        <w:rPr>
          <w:rFonts w:ascii="Cambria" w:hAnsi="Cambria"/>
        </w:rPr>
        <w:t>jeden egzemplarz otrzymuje Wykonawca.</w:t>
      </w:r>
    </w:p>
    <w:p w14:paraId="5FD05536" w14:textId="77777777" w:rsidR="00656D65" w:rsidRDefault="00656D65">
      <w:pPr>
        <w:spacing w:after="240" w:line="276" w:lineRule="auto"/>
        <w:jc w:val="both"/>
        <w:rPr>
          <w:rFonts w:ascii="Cambria" w:hAnsi="Cambria"/>
        </w:rPr>
      </w:pPr>
    </w:p>
    <w:p w14:paraId="5661D4A1" w14:textId="77777777" w:rsidR="00D933F4" w:rsidRPr="00BF2EEB" w:rsidRDefault="00D933F4">
      <w:pPr>
        <w:spacing w:after="240" w:line="276" w:lineRule="auto"/>
        <w:jc w:val="both"/>
        <w:rPr>
          <w:rFonts w:ascii="Cambria" w:hAnsi="Cambria"/>
        </w:rPr>
      </w:pPr>
    </w:p>
    <w:p w14:paraId="0227006E" w14:textId="77777777" w:rsidR="00656D65" w:rsidRPr="00BF2EEB" w:rsidRDefault="00656D65">
      <w:pPr>
        <w:spacing w:after="0" w:line="276" w:lineRule="auto"/>
        <w:jc w:val="both"/>
        <w:rPr>
          <w:rFonts w:ascii="Cambria" w:hAnsi="Cambria"/>
        </w:rPr>
      </w:pPr>
      <w:r w:rsidRPr="00BF2EEB">
        <w:rPr>
          <w:rFonts w:ascii="Cambria" w:hAnsi="Cambria"/>
        </w:rPr>
        <w:t>_____________________________________</w:t>
      </w:r>
      <w:r w:rsidRPr="00BF2EEB">
        <w:rPr>
          <w:rFonts w:ascii="Cambria" w:hAnsi="Cambria"/>
        </w:rPr>
        <w:tab/>
      </w:r>
      <w:r w:rsidRPr="00BF2EEB">
        <w:rPr>
          <w:rFonts w:ascii="Cambria" w:hAnsi="Cambria"/>
        </w:rPr>
        <w:tab/>
      </w:r>
      <w:r w:rsidRPr="00BF2EEB">
        <w:rPr>
          <w:rFonts w:ascii="Cambria" w:hAnsi="Cambria"/>
        </w:rPr>
        <w:tab/>
      </w:r>
      <w:r w:rsidRPr="00BF2EEB">
        <w:rPr>
          <w:rFonts w:ascii="Cambria" w:hAnsi="Cambria"/>
        </w:rPr>
        <w:tab/>
        <w:t>_____________________________________</w:t>
      </w:r>
    </w:p>
    <w:p w14:paraId="2D482A91" w14:textId="77777777" w:rsidR="00656D65" w:rsidRPr="00BF2EEB" w:rsidRDefault="0053510A">
      <w:pPr>
        <w:spacing w:after="0" w:line="276" w:lineRule="auto"/>
        <w:jc w:val="both"/>
        <w:rPr>
          <w:rFonts w:ascii="Cambria" w:hAnsi="Cambria"/>
        </w:rPr>
      </w:pPr>
      <w:r w:rsidRPr="00BF2EEB">
        <w:rPr>
          <w:rFonts w:ascii="Cambria" w:hAnsi="Cambria"/>
        </w:rPr>
        <w:t xml:space="preserve">          </w:t>
      </w:r>
      <w:r w:rsidR="00656D65" w:rsidRPr="00BF2EEB">
        <w:rPr>
          <w:rFonts w:ascii="Cambria" w:hAnsi="Cambria"/>
        </w:rPr>
        <w:t>Zamawiający</w:t>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Pr="00BF2EEB">
        <w:rPr>
          <w:rFonts w:ascii="Cambria" w:hAnsi="Cambria"/>
        </w:rPr>
        <w:t xml:space="preserve">       </w:t>
      </w:r>
      <w:r w:rsidR="00656D65" w:rsidRPr="00BF2EEB">
        <w:rPr>
          <w:rFonts w:ascii="Cambria" w:hAnsi="Cambria"/>
        </w:rPr>
        <w:t>Wykonawca</w:t>
      </w:r>
    </w:p>
    <w:p w14:paraId="4495D5C5" w14:textId="77777777" w:rsidR="00656D65" w:rsidRDefault="00656D65">
      <w:pPr>
        <w:tabs>
          <w:tab w:val="left" w:pos="567"/>
        </w:tabs>
        <w:spacing w:after="60" w:line="276" w:lineRule="auto"/>
        <w:jc w:val="center"/>
        <w:rPr>
          <w:rFonts w:ascii="Cambria" w:hAnsi="Cambria"/>
        </w:rPr>
      </w:pPr>
    </w:p>
    <w:p w14:paraId="4336AFEC" w14:textId="77777777" w:rsidR="00D933F4" w:rsidRPr="00BF2EEB" w:rsidRDefault="00D933F4">
      <w:pPr>
        <w:tabs>
          <w:tab w:val="left" w:pos="567"/>
        </w:tabs>
        <w:spacing w:after="60" w:line="276" w:lineRule="auto"/>
        <w:jc w:val="center"/>
        <w:rPr>
          <w:rFonts w:ascii="Cambria" w:hAnsi="Cambria"/>
        </w:rPr>
      </w:pPr>
    </w:p>
    <w:p w14:paraId="2407C3E8" w14:textId="77777777" w:rsidR="00656D65" w:rsidRDefault="00656D65" w:rsidP="0016165C">
      <w:pPr>
        <w:tabs>
          <w:tab w:val="left" w:pos="567"/>
        </w:tabs>
        <w:spacing w:after="60" w:line="276" w:lineRule="auto"/>
        <w:rPr>
          <w:rFonts w:ascii="Cambria" w:hAnsi="Cambria"/>
        </w:rPr>
      </w:pPr>
      <w:r w:rsidRPr="00BF2EEB">
        <w:rPr>
          <w:rFonts w:ascii="Cambria" w:hAnsi="Cambria"/>
        </w:rPr>
        <w:t>Załączniki:</w:t>
      </w:r>
    </w:p>
    <w:p w14:paraId="58F36695" w14:textId="77777777" w:rsidR="006337CB" w:rsidRDefault="006337CB" w:rsidP="006337CB">
      <w:pPr>
        <w:tabs>
          <w:tab w:val="left" w:pos="567"/>
        </w:tabs>
        <w:spacing w:after="60" w:line="276" w:lineRule="auto"/>
        <w:rPr>
          <w:rFonts w:ascii="Cambria" w:hAnsi="Cambria"/>
        </w:rPr>
      </w:pPr>
      <w:r>
        <w:rPr>
          <w:rFonts w:ascii="Cambria" w:hAnsi="Cambria"/>
        </w:rPr>
        <w:t>1. Oferta Wykonawcy.</w:t>
      </w:r>
    </w:p>
    <w:p w14:paraId="0CB35107" w14:textId="77777777" w:rsidR="006337CB" w:rsidRDefault="006337CB" w:rsidP="006337CB">
      <w:pPr>
        <w:tabs>
          <w:tab w:val="left" w:pos="567"/>
        </w:tabs>
        <w:spacing w:after="60" w:line="276" w:lineRule="auto"/>
        <w:rPr>
          <w:rFonts w:ascii="Cambria" w:hAnsi="Cambria"/>
        </w:rPr>
      </w:pPr>
      <w:r>
        <w:rPr>
          <w:rFonts w:ascii="Cambria" w:hAnsi="Cambria"/>
        </w:rPr>
        <w:t>2. Kosztorys ofertowy.</w:t>
      </w:r>
    </w:p>
    <w:p w14:paraId="5638266D" w14:textId="77777777" w:rsidR="006337CB" w:rsidRPr="00BF2EEB" w:rsidRDefault="006337CB" w:rsidP="006337CB">
      <w:pPr>
        <w:tabs>
          <w:tab w:val="left" w:pos="567"/>
        </w:tabs>
        <w:spacing w:after="60" w:line="276" w:lineRule="auto"/>
        <w:rPr>
          <w:rFonts w:ascii="Cambria" w:hAnsi="Cambria"/>
        </w:rPr>
      </w:pPr>
      <w:r>
        <w:rPr>
          <w:rFonts w:ascii="Cambria" w:hAnsi="Cambria"/>
        </w:rPr>
        <w:t>3. SWZ.</w:t>
      </w:r>
    </w:p>
    <w:sectPr w:rsidR="006337CB" w:rsidRPr="00BF2EEB">
      <w:footerReference w:type="default" r:id="rId9"/>
      <w:footerReference w:type="first" r:id="rId10"/>
      <w:pgSz w:w="11906" w:h="16838"/>
      <w:pgMar w:top="1417" w:right="1417" w:bottom="1417" w:left="1417" w:header="708" w:footer="708" w:gutter="0"/>
      <w:cols w:space="708"/>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67B3E" w14:textId="77777777" w:rsidR="001C0536" w:rsidRDefault="001C0536">
      <w:pPr>
        <w:spacing w:after="0" w:line="240" w:lineRule="auto"/>
      </w:pPr>
      <w:r>
        <w:separator/>
      </w:r>
    </w:p>
  </w:endnote>
  <w:endnote w:type="continuationSeparator" w:id="0">
    <w:p w14:paraId="68636274" w14:textId="77777777" w:rsidR="001C0536" w:rsidRDefault="001C0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213">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Helvetica Neue">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0512C" w14:textId="77777777" w:rsidR="00671E0D" w:rsidRDefault="00671E0D">
    <w:pPr>
      <w:pStyle w:val="Stopka"/>
      <w:jc w:val="right"/>
    </w:pPr>
    <w:r>
      <w:fldChar w:fldCharType="begin"/>
    </w:r>
    <w:r>
      <w:instrText xml:space="preserve"> PAGE </w:instrText>
    </w:r>
    <w:r>
      <w:fldChar w:fldCharType="separate"/>
    </w:r>
    <w:r w:rsidR="0007221D">
      <w:rPr>
        <w:noProof/>
      </w:rPr>
      <w:t>4</w:t>
    </w:r>
    <w:r>
      <w:fldChar w:fldCharType="end"/>
    </w:r>
  </w:p>
  <w:p w14:paraId="2326E917" w14:textId="77777777" w:rsidR="00671E0D" w:rsidRDefault="00671E0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6F291" w14:textId="77777777" w:rsidR="00671E0D" w:rsidRDefault="00671E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69DB9" w14:textId="77777777" w:rsidR="001C0536" w:rsidRDefault="001C0536">
      <w:pPr>
        <w:spacing w:after="0" w:line="240" w:lineRule="auto"/>
      </w:pPr>
      <w:r>
        <w:separator/>
      </w:r>
    </w:p>
  </w:footnote>
  <w:footnote w:type="continuationSeparator" w:id="0">
    <w:p w14:paraId="2792FC45" w14:textId="77777777" w:rsidR="001C0536" w:rsidRDefault="001C05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3B82358"/>
    <w:name w:val="WWNum1"/>
    <w:lvl w:ilvl="0">
      <w:start w:val="1"/>
      <w:numFmt w:val="decimal"/>
      <w:lvlText w:val="%1."/>
      <w:lvlJc w:val="left"/>
      <w:pPr>
        <w:tabs>
          <w:tab w:val="num" w:pos="0"/>
        </w:tabs>
        <w:ind w:left="1068" w:hanging="708"/>
      </w:pPr>
      <w:rPr>
        <w:rFonts w:ascii="Cambria" w:hAnsi="Cambria" w:hint="default"/>
      </w:r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9FEE0E5C"/>
    <w:name w:val="WWNum2"/>
    <w:lvl w:ilvl="0">
      <w:start w:val="1"/>
      <w:numFmt w:val="decimal"/>
      <w:lvlText w:val="%1."/>
      <w:lvlJc w:val="left"/>
      <w:pPr>
        <w:tabs>
          <w:tab w:val="num" w:pos="0"/>
        </w:tabs>
        <w:ind w:left="1419" w:hanging="852"/>
      </w:pPr>
      <w:rPr>
        <w:rFonts w:ascii="Cambria" w:hAnsi="Cambria" w:hint="default"/>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00000003"/>
    <w:multiLevelType w:val="multilevel"/>
    <w:tmpl w:val="FCF2776A"/>
    <w:name w:val="WWNum3"/>
    <w:lvl w:ilvl="0">
      <w:start w:val="1"/>
      <w:numFmt w:val="decimal"/>
      <w:lvlText w:val="%1."/>
      <w:lvlJc w:val="left"/>
      <w:pPr>
        <w:tabs>
          <w:tab w:val="num" w:pos="0"/>
        </w:tabs>
        <w:ind w:left="1068" w:hanging="708"/>
      </w:pPr>
      <w:rPr>
        <w:rFonts w:ascii="Cambria" w:hAnsi="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7938CB84"/>
    <w:name w:val="WWNum4"/>
    <w:lvl w:ilvl="0">
      <w:start w:val="1"/>
      <w:numFmt w:val="decimal"/>
      <w:lvlText w:val="%1."/>
      <w:lvlJc w:val="left"/>
      <w:pPr>
        <w:tabs>
          <w:tab w:val="num" w:pos="0"/>
        </w:tabs>
        <w:ind w:left="720" w:hanging="360"/>
      </w:pPr>
      <w:rPr>
        <w:rFonts w:ascii="Cambria" w:hAnsi="Cambria" w:hint="default"/>
        <w:sz w:val="20"/>
      </w:r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mbria" w:hAnsi="Cambria"/>
        <w:b w:val="0"/>
        <w:bCs w:val="0"/>
        <w:sz w:val="21"/>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1B24258"/>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lvl>
    <w:lvl w:ilvl="1">
      <w:start w:val="1"/>
      <w:numFmt w:val="decimal"/>
      <w:lvlText w:val="%2)"/>
      <w:lvlJc w:val="left"/>
      <w:pPr>
        <w:tabs>
          <w:tab w:val="num" w:pos="0"/>
        </w:tabs>
        <w:ind w:left="1788" w:hanging="708"/>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1287" w:hanging="360"/>
      </w:pPr>
    </w:lvl>
    <w:lvl w:ilvl="1">
      <w:start w:val="1"/>
      <w:numFmt w:val="decimal"/>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0000000A"/>
    <w:multiLevelType w:val="multilevel"/>
    <w:tmpl w:val="7AEAF0FA"/>
    <w:name w:val="WWNum10"/>
    <w:lvl w:ilvl="0">
      <w:start w:val="1"/>
      <w:numFmt w:val="decimal"/>
      <w:lvlText w:val="%1."/>
      <w:lvlJc w:val="left"/>
      <w:pPr>
        <w:tabs>
          <w:tab w:val="num" w:pos="340"/>
        </w:tabs>
        <w:ind w:left="340" w:hanging="340"/>
      </w:pPr>
      <w:rPr>
        <w:rFonts w:ascii="Cambria" w:hAnsi="Cambria"/>
        <w:b w:val="0"/>
        <w:sz w:val="21"/>
      </w:rPr>
    </w:lvl>
    <w:lvl w:ilvl="1">
      <w:start w:val="1"/>
      <w:numFmt w:val="decimal"/>
      <w:lvlText w:val="%2."/>
      <w:lvlJc w:val="left"/>
      <w:pPr>
        <w:tabs>
          <w:tab w:val="num" w:pos="1440"/>
        </w:tabs>
        <w:ind w:left="1440" w:hanging="360"/>
      </w:pPr>
      <w:rPr>
        <w:rFonts w:ascii="Cambria" w:hAnsi="Cambria"/>
        <w:b w:val="0"/>
        <w:sz w:val="21"/>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mbria" w:hAnsi="Cambria"/>
        <w:b w:val="0"/>
        <w:sz w:val="21"/>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rFonts w:ascii="Cambria" w:hAnsi="Cambria" w:hint="default"/>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210AFCD6"/>
    <w:name w:val="WWNum11"/>
    <w:lvl w:ilvl="0">
      <w:start w:val="1"/>
      <w:numFmt w:val="decimal"/>
      <w:lvlText w:val="%1."/>
      <w:lvlJc w:val="left"/>
      <w:pPr>
        <w:tabs>
          <w:tab w:val="num" w:pos="0"/>
        </w:tabs>
        <w:ind w:left="360" w:hanging="360"/>
      </w:pPr>
      <w:rPr>
        <w:rFonts w:ascii="Cambria" w:hAnsi="Cambria" w:hint="default"/>
      </w:rPr>
    </w:lvl>
    <w:lvl w:ilvl="1">
      <w:start w:val="1"/>
      <w:numFmt w:val="lowerLetter"/>
      <w:lvlText w:val="%2."/>
      <w:lvlJc w:val="left"/>
      <w:pPr>
        <w:tabs>
          <w:tab w:val="num" w:pos="0"/>
        </w:tabs>
        <w:ind w:left="1440" w:hanging="360"/>
      </w:pPr>
      <w:rPr>
        <w:rFonts w:ascii="Cambria" w:hAnsi="Cambri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4FF82EEC"/>
    <w:name w:val="WWNum12"/>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rPr>
        <w:rFonts w:ascii="Cambria" w:hAnsi="Cambria"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5A2A7702"/>
    <w:name w:val="WWNum13"/>
    <w:lvl w:ilvl="0">
      <w:start w:val="1"/>
      <w:numFmt w:val="lowerLetter"/>
      <w:lvlText w:val="%1)"/>
      <w:lvlJc w:val="left"/>
      <w:pPr>
        <w:tabs>
          <w:tab w:val="num" w:pos="0"/>
        </w:tabs>
        <w:ind w:left="1287" w:hanging="360"/>
      </w:pPr>
      <w:rPr>
        <w:rFonts w:ascii="Cambria" w:hAnsi="Cambria" w:hint="default"/>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multilevel"/>
    <w:tmpl w:val="B5DE852A"/>
    <w:name w:val="WWNum15"/>
    <w:lvl w:ilvl="0">
      <w:start w:val="1"/>
      <w:numFmt w:val="decimal"/>
      <w:lvlText w:val="%1."/>
      <w:lvlJc w:val="left"/>
      <w:pPr>
        <w:tabs>
          <w:tab w:val="num" w:pos="0"/>
        </w:tabs>
        <w:ind w:left="720" w:hanging="360"/>
      </w:pPr>
      <w:rPr>
        <w:rFonts w:ascii="Cambria" w:hAnsi="Cambria"/>
        <w:b/>
        <w:bCs w:val="0"/>
        <w:sz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A26C7826"/>
    <w:name w:val="WWNum16"/>
    <w:lvl w:ilvl="0">
      <w:start w:val="1"/>
      <w:numFmt w:val="decimal"/>
      <w:lvlText w:val="%1."/>
      <w:lvlJc w:val="left"/>
      <w:pPr>
        <w:tabs>
          <w:tab w:val="num" w:pos="0"/>
        </w:tabs>
        <w:ind w:left="720" w:hanging="360"/>
      </w:pPr>
      <w:rPr>
        <w:rFonts w:ascii="Cambria" w:hAnsi="Cambria" w:hint="default"/>
      </w:rPr>
    </w:lvl>
    <w:lvl w:ilvl="1">
      <w:start w:val="1"/>
      <w:numFmt w:val="decimal"/>
      <w:lvlText w:val="%2)"/>
      <w:lvlJc w:val="left"/>
      <w:pPr>
        <w:tabs>
          <w:tab w:val="num" w:pos="0"/>
        </w:tabs>
        <w:ind w:left="1440" w:hanging="360"/>
      </w:pPr>
      <w:rPr>
        <w:rFonts w:ascii="Cambria" w:hAnsi="Cambria"/>
        <w:b/>
        <w:bCs w:val="0"/>
        <w:sz w:val="21"/>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86" w:hanging="360"/>
      </w:pPr>
      <w:rPr>
        <w:rFonts w:ascii="Cambria" w:hAnsi="Cambria"/>
        <w:b/>
        <w:sz w:val="21"/>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00000012"/>
    <w:multiLevelType w:val="multilevel"/>
    <w:tmpl w:val="65AE22C8"/>
    <w:name w:val="WWNum18"/>
    <w:lvl w:ilvl="0">
      <w:start w:val="1"/>
      <w:numFmt w:val="decimal"/>
      <w:lvlText w:val="%1)"/>
      <w:lvlJc w:val="left"/>
      <w:pPr>
        <w:tabs>
          <w:tab w:val="num" w:pos="0"/>
        </w:tabs>
        <w:ind w:left="1440" w:hanging="360"/>
      </w:pPr>
      <w:rPr>
        <w:rFonts w:ascii="Cambria" w:hAnsi="Cambria"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3760" w:hanging="360"/>
      </w:pPr>
      <w:rPr>
        <w:rFonts w:ascii="Cambria" w:hAnsi="Cambria"/>
        <w:b w:val="0"/>
        <w:bCs w:val="0"/>
        <w:sz w:val="21"/>
      </w:rPr>
    </w:lvl>
    <w:lvl w:ilvl="1">
      <w:start w:val="1"/>
      <w:numFmt w:val="decimal"/>
      <w:lvlText w:val="%2)"/>
      <w:lvlJc w:val="left"/>
      <w:pPr>
        <w:tabs>
          <w:tab w:val="num" w:pos="0"/>
        </w:tabs>
        <w:ind w:left="4480" w:hanging="360"/>
      </w:pPr>
    </w:lvl>
    <w:lvl w:ilvl="2">
      <w:start w:val="1"/>
      <w:numFmt w:val="lowerRoman"/>
      <w:lvlText w:val="%3."/>
      <w:lvlJc w:val="right"/>
      <w:pPr>
        <w:tabs>
          <w:tab w:val="num" w:pos="0"/>
        </w:tabs>
        <w:ind w:left="5200" w:hanging="180"/>
      </w:pPr>
    </w:lvl>
    <w:lvl w:ilvl="3">
      <w:start w:val="1"/>
      <w:numFmt w:val="decimal"/>
      <w:lvlText w:val="%4."/>
      <w:lvlJc w:val="left"/>
      <w:pPr>
        <w:tabs>
          <w:tab w:val="num" w:pos="0"/>
        </w:tabs>
        <w:ind w:left="5920" w:hanging="360"/>
      </w:pPr>
      <w:rPr>
        <w:rFonts w:ascii="Cambria" w:hAnsi="Cambria"/>
        <w:b w:val="0"/>
        <w:sz w:val="21"/>
      </w:rPr>
    </w:lvl>
    <w:lvl w:ilvl="4">
      <w:start w:val="1"/>
      <w:numFmt w:val="lowerLetter"/>
      <w:lvlText w:val="%5."/>
      <w:lvlJc w:val="left"/>
      <w:pPr>
        <w:tabs>
          <w:tab w:val="num" w:pos="0"/>
        </w:tabs>
        <w:ind w:left="6640" w:hanging="360"/>
      </w:pPr>
    </w:lvl>
    <w:lvl w:ilvl="5">
      <w:start w:val="1"/>
      <w:numFmt w:val="lowerRoman"/>
      <w:lvlText w:val="%6."/>
      <w:lvlJc w:val="right"/>
      <w:pPr>
        <w:tabs>
          <w:tab w:val="num" w:pos="0"/>
        </w:tabs>
        <w:ind w:left="7360" w:hanging="180"/>
      </w:pPr>
    </w:lvl>
    <w:lvl w:ilvl="6">
      <w:start w:val="1"/>
      <w:numFmt w:val="decimal"/>
      <w:lvlText w:val="%7."/>
      <w:lvlJc w:val="left"/>
      <w:pPr>
        <w:tabs>
          <w:tab w:val="num" w:pos="0"/>
        </w:tabs>
        <w:ind w:left="8080" w:hanging="360"/>
      </w:pPr>
    </w:lvl>
    <w:lvl w:ilvl="7">
      <w:start w:val="1"/>
      <w:numFmt w:val="lowerLetter"/>
      <w:lvlText w:val="%8."/>
      <w:lvlJc w:val="left"/>
      <w:pPr>
        <w:tabs>
          <w:tab w:val="num" w:pos="0"/>
        </w:tabs>
        <w:ind w:left="8800" w:hanging="360"/>
      </w:pPr>
    </w:lvl>
    <w:lvl w:ilvl="8">
      <w:start w:val="1"/>
      <w:numFmt w:val="lowerRoman"/>
      <w:lvlText w:val="%9."/>
      <w:lvlJc w:val="right"/>
      <w:pPr>
        <w:tabs>
          <w:tab w:val="num" w:pos="0"/>
        </w:tabs>
        <w:ind w:left="9520" w:hanging="180"/>
      </w:pPr>
    </w:lvl>
  </w:abstractNum>
  <w:abstractNum w:abstractNumId="20" w15:restartNumberingAfterBreak="0">
    <w:nsid w:val="00000015"/>
    <w:multiLevelType w:val="multilevel"/>
    <w:tmpl w:val="F7AE4FE4"/>
    <w:name w:val="WWNum21"/>
    <w:lvl w:ilvl="0">
      <w:start w:val="1"/>
      <w:numFmt w:val="decimal"/>
      <w:lvlText w:val="%1)"/>
      <w:lvlJc w:val="left"/>
      <w:pPr>
        <w:tabs>
          <w:tab w:val="num" w:pos="0"/>
        </w:tabs>
        <w:ind w:left="1146" w:hanging="360"/>
      </w:pPr>
      <w:rPr>
        <w:rFonts w:ascii="Cambria" w:hAnsi="Cambria"/>
        <w:b w:val="0"/>
        <w:bCs w:val="0"/>
        <w:sz w:val="21"/>
      </w:rPr>
    </w:lvl>
    <w:lvl w:ilvl="1">
      <w:start w:val="1"/>
      <w:numFmt w:val="lowerLetter"/>
      <w:lvlText w:val="%2)"/>
      <w:lvlJc w:val="left"/>
      <w:pPr>
        <w:tabs>
          <w:tab w:val="num" w:pos="0"/>
        </w:tabs>
        <w:ind w:left="1637" w:hanging="360"/>
      </w:pPr>
      <w:rPr>
        <w:rFonts w:ascii="Cambria" w:hAnsi="Cambria"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1146" w:hanging="360"/>
      </w:pPr>
      <w:rPr>
        <w:rFonts w:ascii="Cambria" w:hAnsi="Cambria"/>
        <w:b w:val="0"/>
        <w:bCs w:val="0"/>
        <w:sz w:val="21"/>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720" w:hanging="360"/>
      </w:pPr>
    </w:lvl>
    <w:lvl w:ilvl="1">
      <w:start w:val="1"/>
      <w:numFmt w:val="decimal"/>
      <w:lvlText w:val="%2)"/>
      <w:lvlJc w:val="left"/>
      <w:pPr>
        <w:tabs>
          <w:tab w:val="num" w:pos="-512"/>
        </w:tabs>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7864F9BC"/>
    <w:name w:val="WWNum24"/>
    <w:lvl w:ilvl="0">
      <w:start w:val="1"/>
      <w:numFmt w:val="lowerLetter"/>
      <w:lvlText w:val="%1)"/>
      <w:lvlJc w:val="left"/>
      <w:pPr>
        <w:tabs>
          <w:tab w:val="num" w:pos="0"/>
        </w:tabs>
        <w:ind w:left="4120" w:hanging="360"/>
      </w:pPr>
      <w:rPr>
        <w:rFonts w:ascii="Cambria" w:hAnsi="Cambria" w:hint="default"/>
        <w:sz w:val="21"/>
        <w:szCs w:val="21"/>
      </w:rPr>
    </w:lvl>
    <w:lvl w:ilvl="1">
      <w:start w:val="1"/>
      <w:numFmt w:val="lowerLetter"/>
      <w:lvlText w:val="%2."/>
      <w:lvlJc w:val="left"/>
      <w:pPr>
        <w:tabs>
          <w:tab w:val="num" w:pos="0"/>
        </w:tabs>
        <w:ind w:left="4840" w:hanging="360"/>
      </w:pPr>
    </w:lvl>
    <w:lvl w:ilvl="2">
      <w:start w:val="1"/>
      <w:numFmt w:val="lowerRoman"/>
      <w:lvlText w:val="%3."/>
      <w:lvlJc w:val="right"/>
      <w:pPr>
        <w:tabs>
          <w:tab w:val="num" w:pos="0"/>
        </w:tabs>
        <w:ind w:left="5560" w:hanging="180"/>
      </w:pPr>
    </w:lvl>
    <w:lvl w:ilvl="3">
      <w:start w:val="1"/>
      <w:numFmt w:val="decimal"/>
      <w:lvlText w:val="%4."/>
      <w:lvlJc w:val="left"/>
      <w:pPr>
        <w:tabs>
          <w:tab w:val="num" w:pos="0"/>
        </w:tabs>
        <w:ind w:left="6280" w:hanging="360"/>
      </w:pPr>
    </w:lvl>
    <w:lvl w:ilvl="4">
      <w:start w:val="1"/>
      <w:numFmt w:val="lowerLetter"/>
      <w:lvlText w:val="%5."/>
      <w:lvlJc w:val="left"/>
      <w:pPr>
        <w:tabs>
          <w:tab w:val="num" w:pos="0"/>
        </w:tabs>
        <w:ind w:left="7000" w:hanging="360"/>
      </w:pPr>
    </w:lvl>
    <w:lvl w:ilvl="5">
      <w:start w:val="1"/>
      <w:numFmt w:val="lowerRoman"/>
      <w:lvlText w:val="%6."/>
      <w:lvlJc w:val="right"/>
      <w:pPr>
        <w:tabs>
          <w:tab w:val="num" w:pos="0"/>
        </w:tabs>
        <w:ind w:left="7720" w:hanging="180"/>
      </w:pPr>
    </w:lvl>
    <w:lvl w:ilvl="6">
      <w:start w:val="1"/>
      <w:numFmt w:val="decimal"/>
      <w:lvlText w:val="%7."/>
      <w:lvlJc w:val="left"/>
      <w:pPr>
        <w:tabs>
          <w:tab w:val="num" w:pos="0"/>
        </w:tabs>
        <w:ind w:left="8440" w:hanging="360"/>
      </w:pPr>
    </w:lvl>
    <w:lvl w:ilvl="7">
      <w:start w:val="1"/>
      <w:numFmt w:val="lowerLetter"/>
      <w:lvlText w:val="%8."/>
      <w:lvlJc w:val="left"/>
      <w:pPr>
        <w:tabs>
          <w:tab w:val="num" w:pos="0"/>
        </w:tabs>
        <w:ind w:left="9160" w:hanging="360"/>
      </w:pPr>
    </w:lvl>
    <w:lvl w:ilvl="8">
      <w:start w:val="1"/>
      <w:numFmt w:val="lowerRoman"/>
      <w:lvlText w:val="%9."/>
      <w:lvlJc w:val="right"/>
      <w:pPr>
        <w:tabs>
          <w:tab w:val="num" w:pos="0"/>
        </w:tabs>
        <w:ind w:left="9880" w:hanging="180"/>
      </w:pPr>
    </w:lvl>
  </w:abstractNum>
  <w:abstractNum w:abstractNumId="24" w15:restartNumberingAfterBreak="0">
    <w:nsid w:val="00000019"/>
    <w:multiLevelType w:val="multilevel"/>
    <w:tmpl w:val="00000019"/>
    <w:name w:val="WWNum25"/>
    <w:lvl w:ilvl="0">
      <w:start w:val="1"/>
      <w:numFmt w:val="bullet"/>
      <w:lvlText w:val=""/>
      <w:lvlJc w:val="left"/>
      <w:pPr>
        <w:tabs>
          <w:tab w:val="num" w:pos="0"/>
        </w:tabs>
        <w:ind w:left="4120" w:hanging="360"/>
      </w:pPr>
      <w:rPr>
        <w:rFonts w:ascii="Symbol" w:hAnsi="Symbol" w:cs="Symbol"/>
        <w:sz w:val="21"/>
      </w:rPr>
    </w:lvl>
    <w:lvl w:ilvl="1">
      <w:start w:val="1"/>
      <w:numFmt w:val="bullet"/>
      <w:lvlText w:val="o"/>
      <w:lvlJc w:val="left"/>
      <w:pPr>
        <w:tabs>
          <w:tab w:val="num" w:pos="0"/>
        </w:tabs>
        <w:ind w:left="4840" w:hanging="360"/>
      </w:pPr>
      <w:rPr>
        <w:rFonts w:ascii="Courier New" w:hAnsi="Courier New" w:cs="Courier New"/>
      </w:rPr>
    </w:lvl>
    <w:lvl w:ilvl="2">
      <w:start w:val="1"/>
      <w:numFmt w:val="bullet"/>
      <w:lvlText w:val=""/>
      <w:lvlJc w:val="left"/>
      <w:pPr>
        <w:tabs>
          <w:tab w:val="num" w:pos="0"/>
        </w:tabs>
        <w:ind w:left="5560" w:hanging="360"/>
      </w:pPr>
      <w:rPr>
        <w:rFonts w:ascii="Wingdings" w:hAnsi="Wingdings" w:cs="Wingdings"/>
      </w:rPr>
    </w:lvl>
    <w:lvl w:ilvl="3">
      <w:start w:val="1"/>
      <w:numFmt w:val="bullet"/>
      <w:lvlText w:val=""/>
      <w:lvlJc w:val="left"/>
      <w:pPr>
        <w:tabs>
          <w:tab w:val="num" w:pos="0"/>
        </w:tabs>
        <w:ind w:left="6280" w:hanging="360"/>
      </w:pPr>
      <w:rPr>
        <w:rFonts w:ascii="Symbol" w:hAnsi="Symbol" w:cs="Symbol"/>
      </w:rPr>
    </w:lvl>
    <w:lvl w:ilvl="4">
      <w:start w:val="1"/>
      <w:numFmt w:val="bullet"/>
      <w:lvlText w:val="o"/>
      <w:lvlJc w:val="left"/>
      <w:pPr>
        <w:tabs>
          <w:tab w:val="num" w:pos="0"/>
        </w:tabs>
        <w:ind w:left="7000" w:hanging="360"/>
      </w:pPr>
      <w:rPr>
        <w:rFonts w:ascii="Courier New" w:hAnsi="Courier New" w:cs="Courier New"/>
      </w:rPr>
    </w:lvl>
    <w:lvl w:ilvl="5">
      <w:start w:val="1"/>
      <w:numFmt w:val="bullet"/>
      <w:lvlText w:val=""/>
      <w:lvlJc w:val="left"/>
      <w:pPr>
        <w:tabs>
          <w:tab w:val="num" w:pos="0"/>
        </w:tabs>
        <w:ind w:left="7720" w:hanging="360"/>
      </w:pPr>
      <w:rPr>
        <w:rFonts w:ascii="Wingdings" w:hAnsi="Wingdings" w:cs="Wingdings"/>
      </w:rPr>
    </w:lvl>
    <w:lvl w:ilvl="6">
      <w:start w:val="1"/>
      <w:numFmt w:val="bullet"/>
      <w:lvlText w:val=""/>
      <w:lvlJc w:val="left"/>
      <w:pPr>
        <w:tabs>
          <w:tab w:val="num" w:pos="0"/>
        </w:tabs>
        <w:ind w:left="8440" w:hanging="360"/>
      </w:pPr>
      <w:rPr>
        <w:rFonts w:ascii="Symbol" w:hAnsi="Symbol" w:cs="Symbol"/>
      </w:rPr>
    </w:lvl>
    <w:lvl w:ilvl="7">
      <w:start w:val="1"/>
      <w:numFmt w:val="bullet"/>
      <w:lvlText w:val="o"/>
      <w:lvlJc w:val="left"/>
      <w:pPr>
        <w:tabs>
          <w:tab w:val="num" w:pos="0"/>
        </w:tabs>
        <w:ind w:left="9160" w:hanging="360"/>
      </w:pPr>
      <w:rPr>
        <w:rFonts w:ascii="Courier New" w:hAnsi="Courier New" w:cs="Courier New"/>
      </w:rPr>
    </w:lvl>
    <w:lvl w:ilvl="8">
      <w:start w:val="1"/>
      <w:numFmt w:val="bullet"/>
      <w:lvlText w:val=""/>
      <w:lvlJc w:val="left"/>
      <w:pPr>
        <w:tabs>
          <w:tab w:val="num" w:pos="0"/>
        </w:tabs>
        <w:ind w:left="9880" w:hanging="360"/>
      </w:pPr>
      <w:rPr>
        <w:rFonts w:ascii="Wingdings" w:hAnsi="Wingdings" w:cs="Wingdings"/>
      </w:rPr>
    </w:lvl>
  </w:abstractNum>
  <w:abstractNum w:abstractNumId="25" w15:restartNumberingAfterBreak="0">
    <w:nsid w:val="0000001A"/>
    <w:multiLevelType w:val="multilevel"/>
    <w:tmpl w:val="0000001A"/>
    <w:name w:val="WWNum26"/>
    <w:lvl w:ilvl="0">
      <w:start w:val="1"/>
      <w:numFmt w:val="bullet"/>
      <w:lvlText w:val=""/>
      <w:lvlJc w:val="left"/>
      <w:pPr>
        <w:tabs>
          <w:tab w:val="num" w:pos="0"/>
        </w:tabs>
        <w:ind w:left="1854" w:hanging="360"/>
      </w:pPr>
      <w:rPr>
        <w:rFonts w:ascii="Symbol" w:hAnsi="Symbol" w:cs="Symbol"/>
        <w:sz w:val="21"/>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cs="Wingdings"/>
      </w:rPr>
    </w:lvl>
    <w:lvl w:ilvl="3">
      <w:start w:val="1"/>
      <w:numFmt w:val="bullet"/>
      <w:lvlText w:val=""/>
      <w:lvlJc w:val="left"/>
      <w:pPr>
        <w:tabs>
          <w:tab w:val="num" w:pos="0"/>
        </w:tabs>
        <w:ind w:left="4014" w:hanging="360"/>
      </w:pPr>
      <w:rPr>
        <w:rFonts w:ascii="Symbol" w:hAnsi="Symbol" w:cs="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cs="Wingdings"/>
      </w:rPr>
    </w:lvl>
    <w:lvl w:ilvl="6">
      <w:start w:val="1"/>
      <w:numFmt w:val="bullet"/>
      <w:lvlText w:val=""/>
      <w:lvlJc w:val="left"/>
      <w:pPr>
        <w:tabs>
          <w:tab w:val="num" w:pos="0"/>
        </w:tabs>
        <w:ind w:left="6174" w:hanging="360"/>
      </w:pPr>
      <w:rPr>
        <w:rFonts w:ascii="Symbol" w:hAnsi="Symbol" w:cs="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cs="Wingdings"/>
      </w:rPr>
    </w:lvl>
  </w:abstractNum>
  <w:abstractNum w:abstractNumId="26" w15:restartNumberingAfterBreak="0">
    <w:nsid w:val="0000001B"/>
    <w:multiLevelType w:val="multilevel"/>
    <w:tmpl w:val="0000001B"/>
    <w:name w:val="WWNum27"/>
    <w:lvl w:ilvl="0">
      <w:start w:val="1"/>
      <w:numFmt w:val="bullet"/>
      <w:lvlText w:val=""/>
      <w:lvlJc w:val="left"/>
      <w:pPr>
        <w:tabs>
          <w:tab w:val="num" w:pos="0"/>
        </w:tabs>
        <w:ind w:left="2184" w:hanging="360"/>
      </w:pPr>
      <w:rPr>
        <w:rFonts w:ascii="Symbol" w:hAnsi="Symbol" w:cs="Symbol"/>
        <w:sz w:val="21"/>
      </w:rPr>
    </w:lvl>
    <w:lvl w:ilvl="1">
      <w:start w:val="1"/>
      <w:numFmt w:val="bullet"/>
      <w:lvlText w:val="o"/>
      <w:lvlJc w:val="left"/>
      <w:pPr>
        <w:tabs>
          <w:tab w:val="num" w:pos="0"/>
        </w:tabs>
        <w:ind w:left="2904" w:hanging="360"/>
      </w:pPr>
      <w:rPr>
        <w:rFonts w:ascii="Courier New" w:hAnsi="Courier New" w:cs="Courier New"/>
      </w:rPr>
    </w:lvl>
    <w:lvl w:ilvl="2">
      <w:start w:val="1"/>
      <w:numFmt w:val="bullet"/>
      <w:lvlText w:val=""/>
      <w:lvlJc w:val="left"/>
      <w:pPr>
        <w:tabs>
          <w:tab w:val="num" w:pos="0"/>
        </w:tabs>
        <w:ind w:left="3624" w:hanging="360"/>
      </w:pPr>
      <w:rPr>
        <w:rFonts w:ascii="Wingdings" w:hAnsi="Wingdings" w:cs="Wingdings"/>
      </w:rPr>
    </w:lvl>
    <w:lvl w:ilvl="3">
      <w:start w:val="1"/>
      <w:numFmt w:val="bullet"/>
      <w:lvlText w:val=""/>
      <w:lvlJc w:val="left"/>
      <w:pPr>
        <w:tabs>
          <w:tab w:val="num" w:pos="0"/>
        </w:tabs>
        <w:ind w:left="4344" w:hanging="360"/>
      </w:pPr>
      <w:rPr>
        <w:rFonts w:ascii="Symbol" w:hAnsi="Symbol" w:cs="Symbol"/>
      </w:rPr>
    </w:lvl>
    <w:lvl w:ilvl="4">
      <w:start w:val="1"/>
      <w:numFmt w:val="bullet"/>
      <w:lvlText w:val="o"/>
      <w:lvlJc w:val="left"/>
      <w:pPr>
        <w:tabs>
          <w:tab w:val="num" w:pos="0"/>
        </w:tabs>
        <w:ind w:left="5064" w:hanging="360"/>
      </w:pPr>
      <w:rPr>
        <w:rFonts w:ascii="Courier New" w:hAnsi="Courier New" w:cs="Courier New"/>
      </w:rPr>
    </w:lvl>
    <w:lvl w:ilvl="5">
      <w:start w:val="1"/>
      <w:numFmt w:val="bullet"/>
      <w:lvlText w:val=""/>
      <w:lvlJc w:val="left"/>
      <w:pPr>
        <w:tabs>
          <w:tab w:val="num" w:pos="0"/>
        </w:tabs>
        <w:ind w:left="5784" w:hanging="360"/>
      </w:pPr>
      <w:rPr>
        <w:rFonts w:ascii="Wingdings" w:hAnsi="Wingdings" w:cs="Wingdings"/>
      </w:rPr>
    </w:lvl>
    <w:lvl w:ilvl="6">
      <w:start w:val="1"/>
      <w:numFmt w:val="bullet"/>
      <w:lvlText w:val=""/>
      <w:lvlJc w:val="left"/>
      <w:pPr>
        <w:tabs>
          <w:tab w:val="num" w:pos="0"/>
        </w:tabs>
        <w:ind w:left="6504" w:hanging="360"/>
      </w:pPr>
      <w:rPr>
        <w:rFonts w:ascii="Symbol" w:hAnsi="Symbol" w:cs="Symbol"/>
      </w:rPr>
    </w:lvl>
    <w:lvl w:ilvl="7">
      <w:start w:val="1"/>
      <w:numFmt w:val="bullet"/>
      <w:lvlText w:val="o"/>
      <w:lvlJc w:val="left"/>
      <w:pPr>
        <w:tabs>
          <w:tab w:val="num" w:pos="0"/>
        </w:tabs>
        <w:ind w:left="7224" w:hanging="360"/>
      </w:pPr>
      <w:rPr>
        <w:rFonts w:ascii="Courier New" w:hAnsi="Courier New" w:cs="Courier New"/>
      </w:rPr>
    </w:lvl>
    <w:lvl w:ilvl="8">
      <w:start w:val="1"/>
      <w:numFmt w:val="bullet"/>
      <w:lvlText w:val=""/>
      <w:lvlJc w:val="left"/>
      <w:pPr>
        <w:tabs>
          <w:tab w:val="num" w:pos="0"/>
        </w:tabs>
        <w:ind w:left="7944" w:hanging="360"/>
      </w:pPr>
      <w:rPr>
        <w:rFonts w:ascii="Wingdings" w:hAnsi="Wingdings" w:cs="Wingdings"/>
      </w:rPr>
    </w:lvl>
  </w:abstractNum>
  <w:abstractNum w:abstractNumId="27" w15:restartNumberingAfterBreak="0">
    <w:nsid w:val="0000001C"/>
    <w:multiLevelType w:val="multilevel"/>
    <w:tmpl w:val="0000001C"/>
    <w:name w:val="WW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1D"/>
    <w:multiLevelType w:val="multilevel"/>
    <w:tmpl w:val="FC20085A"/>
    <w:name w:val="WWNum29"/>
    <w:lvl w:ilvl="0">
      <w:start w:val="1"/>
      <w:numFmt w:val="decimal"/>
      <w:lvlText w:val="%1)"/>
      <w:lvlJc w:val="left"/>
      <w:pPr>
        <w:tabs>
          <w:tab w:val="num" w:pos="0"/>
        </w:tabs>
        <w:ind w:left="1788" w:hanging="360"/>
      </w:pPr>
    </w:lvl>
    <w:lvl w:ilvl="1">
      <w:start w:val="1"/>
      <w:numFmt w:val="decimal"/>
      <w:lvlText w:val="%2)"/>
      <w:lvlJc w:val="left"/>
      <w:pPr>
        <w:tabs>
          <w:tab w:val="num" w:pos="0"/>
        </w:tabs>
        <w:ind w:left="2508" w:hanging="360"/>
      </w:pPr>
      <w:rPr>
        <w:rFonts w:ascii="Cambria" w:hAnsi="Cambria" w:hint="default"/>
      </w:rPr>
    </w:lvl>
    <w:lvl w:ilvl="2">
      <w:start w:val="1"/>
      <w:numFmt w:val="lowerRoman"/>
      <w:lvlText w:val="%3."/>
      <w:lvlJc w:val="right"/>
      <w:pPr>
        <w:tabs>
          <w:tab w:val="num" w:pos="0"/>
        </w:tabs>
        <w:ind w:left="3228" w:hanging="180"/>
      </w:pPr>
    </w:lvl>
    <w:lvl w:ilvl="3">
      <w:start w:val="1"/>
      <w:numFmt w:val="decimal"/>
      <w:lvlText w:val="%4."/>
      <w:lvlJc w:val="left"/>
      <w:pPr>
        <w:tabs>
          <w:tab w:val="num" w:pos="0"/>
        </w:tabs>
        <w:ind w:left="3948" w:hanging="360"/>
      </w:pPr>
    </w:lvl>
    <w:lvl w:ilvl="4">
      <w:start w:val="1"/>
      <w:numFmt w:val="lowerLetter"/>
      <w:lvlText w:val="%5."/>
      <w:lvlJc w:val="left"/>
      <w:pPr>
        <w:tabs>
          <w:tab w:val="num" w:pos="0"/>
        </w:tabs>
        <w:ind w:left="4668" w:hanging="360"/>
      </w:pPr>
    </w:lvl>
    <w:lvl w:ilvl="5">
      <w:start w:val="1"/>
      <w:numFmt w:val="lowerRoman"/>
      <w:lvlText w:val="%6."/>
      <w:lvlJc w:val="right"/>
      <w:pPr>
        <w:tabs>
          <w:tab w:val="num" w:pos="0"/>
        </w:tabs>
        <w:ind w:left="5388" w:hanging="180"/>
      </w:pPr>
    </w:lvl>
    <w:lvl w:ilvl="6">
      <w:start w:val="1"/>
      <w:numFmt w:val="decimal"/>
      <w:lvlText w:val="%7."/>
      <w:lvlJc w:val="left"/>
      <w:pPr>
        <w:tabs>
          <w:tab w:val="num" w:pos="0"/>
        </w:tabs>
        <w:ind w:left="6108" w:hanging="360"/>
      </w:pPr>
    </w:lvl>
    <w:lvl w:ilvl="7">
      <w:start w:val="1"/>
      <w:numFmt w:val="lowerLetter"/>
      <w:lvlText w:val="%8."/>
      <w:lvlJc w:val="left"/>
      <w:pPr>
        <w:tabs>
          <w:tab w:val="num" w:pos="0"/>
        </w:tabs>
        <w:ind w:left="6828" w:hanging="360"/>
      </w:pPr>
    </w:lvl>
    <w:lvl w:ilvl="8">
      <w:start w:val="1"/>
      <w:numFmt w:val="lowerRoman"/>
      <w:lvlText w:val="%9."/>
      <w:lvlJc w:val="right"/>
      <w:pPr>
        <w:tabs>
          <w:tab w:val="num" w:pos="0"/>
        </w:tabs>
        <w:ind w:left="7548" w:hanging="180"/>
      </w:pPr>
    </w:lvl>
  </w:abstractNum>
  <w:abstractNum w:abstractNumId="29" w15:restartNumberingAfterBreak="0">
    <w:nsid w:val="0000001E"/>
    <w:multiLevelType w:val="multilevel"/>
    <w:tmpl w:val="598EF948"/>
    <w:name w:val="WWNum30"/>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680"/>
        </w:tabs>
        <w:ind w:left="680" w:hanging="340"/>
      </w:pPr>
      <w:rPr>
        <w:rFonts w:ascii="Cambria" w:hAnsi="Cambria"/>
        <w:b w:val="0"/>
        <w:sz w:val="21"/>
      </w:rPr>
    </w:lvl>
    <w:lvl w:ilvl="1">
      <w:start w:val="1"/>
      <w:numFmt w:val="decimal"/>
      <w:lvlText w:val="%2."/>
      <w:lvlJc w:val="left"/>
      <w:pPr>
        <w:tabs>
          <w:tab w:val="num" w:pos="1780"/>
        </w:tabs>
        <w:ind w:left="1780" w:hanging="360"/>
      </w:pPr>
      <w:rPr>
        <w:b w:val="0"/>
      </w:rPr>
    </w:lvl>
    <w:lvl w:ilvl="2">
      <w:start w:val="1"/>
      <w:numFmt w:val="lowerRoman"/>
      <w:lvlText w:val="%3."/>
      <w:lvlJc w:val="left"/>
      <w:pPr>
        <w:tabs>
          <w:tab w:val="num" w:pos="2500"/>
        </w:tabs>
        <w:ind w:left="2500" w:hanging="180"/>
      </w:pPr>
    </w:lvl>
    <w:lvl w:ilvl="3">
      <w:start w:val="1"/>
      <w:numFmt w:val="decimal"/>
      <w:lvlText w:val="%4."/>
      <w:lvlJc w:val="left"/>
      <w:pPr>
        <w:tabs>
          <w:tab w:val="num" w:pos="3220"/>
        </w:tabs>
        <w:ind w:left="3220" w:hanging="360"/>
      </w:pPr>
      <w:rPr>
        <w:rFonts w:ascii="Cambria" w:hAnsi="Cambria"/>
        <w:b w:val="0"/>
        <w:sz w:val="21"/>
      </w:r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340"/>
        </w:tabs>
        <w:ind w:left="340" w:hanging="340"/>
      </w:pPr>
      <w:rPr>
        <w:rFonts w:ascii="Cambria" w:hAnsi="Cambria"/>
        <w:b w:val="0"/>
        <w:sz w:val="21"/>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multilevel"/>
    <w:tmpl w:val="0000002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B1105"/>
    <w:multiLevelType w:val="multilevel"/>
    <w:tmpl w:val="580AFE72"/>
    <w:lvl w:ilvl="0">
      <w:start w:val="1"/>
      <w:numFmt w:val="decimal"/>
      <w:lvlText w:val="%1."/>
      <w:lvlJc w:val="left"/>
      <w:pPr>
        <w:tabs>
          <w:tab w:val="num" w:pos="720"/>
        </w:tabs>
        <w:ind w:left="720" w:hanging="360"/>
      </w:pPr>
      <w:rPr>
        <w:rFonts w:ascii="Arial" w:eastAsia="Times New Roman" w:hAnsi="Arial" w:cs="Arial" w:hint="default"/>
        <w:b/>
      </w:rPr>
    </w:lvl>
    <w:lvl w:ilvl="1">
      <w:start w:val="1"/>
      <w:numFmt w:val="lowerLetter"/>
      <w:lvlText w:val="%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4"/>
  </w:num>
  <w:num w:numId="35">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zegorz Graca (Nadleśnictwo Drawsko)">
    <w15:presenceInfo w15:providerId="AD" w15:userId="S-1-5-21-1258824510-3303949563-3469234235-396552"/>
  </w15:person>
  <w15:person w15:author="Aleksandra Pściuk">
    <w15:presenceInfo w15:providerId="None" w15:userId="Aleksandra Pści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C44"/>
    <w:rsid w:val="00010B32"/>
    <w:rsid w:val="00034881"/>
    <w:rsid w:val="00035F09"/>
    <w:rsid w:val="00050C14"/>
    <w:rsid w:val="0005321C"/>
    <w:rsid w:val="00054CDE"/>
    <w:rsid w:val="000646F8"/>
    <w:rsid w:val="0007221D"/>
    <w:rsid w:val="00087E65"/>
    <w:rsid w:val="00090CDA"/>
    <w:rsid w:val="000916DC"/>
    <w:rsid w:val="000B63BF"/>
    <w:rsid w:val="000D313A"/>
    <w:rsid w:val="000D706C"/>
    <w:rsid w:val="000E5F4E"/>
    <w:rsid w:val="000F75D9"/>
    <w:rsid w:val="000F7EE0"/>
    <w:rsid w:val="00104223"/>
    <w:rsid w:val="00112CED"/>
    <w:rsid w:val="001208FA"/>
    <w:rsid w:val="00121BC7"/>
    <w:rsid w:val="00122025"/>
    <w:rsid w:val="001338A9"/>
    <w:rsid w:val="0014254A"/>
    <w:rsid w:val="001577AE"/>
    <w:rsid w:val="0016165C"/>
    <w:rsid w:val="00167F39"/>
    <w:rsid w:val="001752FA"/>
    <w:rsid w:val="00177831"/>
    <w:rsid w:val="001823F2"/>
    <w:rsid w:val="001A3D5B"/>
    <w:rsid w:val="001A7590"/>
    <w:rsid w:val="001A7EE9"/>
    <w:rsid w:val="001B15F7"/>
    <w:rsid w:val="001B3A7F"/>
    <w:rsid w:val="001B5BC9"/>
    <w:rsid w:val="001C0536"/>
    <w:rsid w:val="001C2458"/>
    <w:rsid w:val="001D75FC"/>
    <w:rsid w:val="001E16C6"/>
    <w:rsid w:val="001E340A"/>
    <w:rsid w:val="001E5FF3"/>
    <w:rsid w:val="001E6F4B"/>
    <w:rsid w:val="001F1E0F"/>
    <w:rsid w:val="00213F8E"/>
    <w:rsid w:val="002143BF"/>
    <w:rsid w:val="00223BB9"/>
    <w:rsid w:val="0024257B"/>
    <w:rsid w:val="00242E80"/>
    <w:rsid w:val="00262337"/>
    <w:rsid w:val="0028585F"/>
    <w:rsid w:val="00285E54"/>
    <w:rsid w:val="0029172B"/>
    <w:rsid w:val="00292C19"/>
    <w:rsid w:val="00297690"/>
    <w:rsid w:val="002A2629"/>
    <w:rsid w:val="002B56A8"/>
    <w:rsid w:val="002D3358"/>
    <w:rsid w:val="002D57D9"/>
    <w:rsid w:val="002D65A7"/>
    <w:rsid w:val="002E5B63"/>
    <w:rsid w:val="002E6CCE"/>
    <w:rsid w:val="002F7829"/>
    <w:rsid w:val="00300F96"/>
    <w:rsid w:val="00302E2E"/>
    <w:rsid w:val="00303467"/>
    <w:rsid w:val="0031220E"/>
    <w:rsid w:val="00317800"/>
    <w:rsid w:val="00317E2C"/>
    <w:rsid w:val="00345776"/>
    <w:rsid w:val="003771A3"/>
    <w:rsid w:val="0038336D"/>
    <w:rsid w:val="00384A63"/>
    <w:rsid w:val="00391C64"/>
    <w:rsid w:val="003A259D"/>
    <w:rsid w:val="003B717D"/>
    <w:rsid w:val="003C04A9"/>
    <w:rsid w:val="003C1892"/>
    <w:rsid w:val="003D49D5"/>
    <w:rsid w:val="0040657C"/>
    <w:rsid w:val="00432304"/>
    <w:rsid w:val="0044335A"/>
    <w:rsid w:val="00447C98"/>
    <w:rsid w:val="0045344F"/>
    <w:rsid w:val="00463935"/>
    <w:rsid w:val="00463A06"/>
    <w:rsid w:val="00465483"/>
    <w:rsid w:val="00477557"/>
    <w:rsid w:val="00485976"/>
    <w:rsid w:val="004870C4"/>
    <w:rsid w:val="00487DDF"/>
    <w:rsid w:val="00496E5B"/>
    <w:rsid w:val="004A64EF"/>
    <w:rsid w:val="004B6FEC"/>
    <w:rsid w:val="004C43AA"/>
    <w:rsid w:val="004E0359"/>
    <w:rsid w:val="004E1EA7"/>
    <w:rsid w:val="004F1142"/>
    <w:rsid w:val="004F7497"/>
    <w:rsid w:val="00503BD2"/>
    <w:rsid w:val="00507C5E"/>
    <w:rsid w:val="00515CB5"/>
    <w:rsid w:val="0053510A"/>
    <w:rsid w:val="00540AE9"/>
    <w:rsid w:val="00562F39"/>
    <w:rsid w:val="0057117C"/>
    <w:rsid w:val="0057797D"/>
    <w:rsid w:val="00582254"/>
    <w:rsid w:val="005835B1"/>
    <w:rsid w:val="00597162"/>
    <w:rsid w:val="005A62DB"/>
    <w:rsid w:val="005A66D0"/>
    <w:rsid w:val="005B39AC"/>
    <w:rsid w:val="005C361C"/>
    <w:rsid w:val="005C4DB0"/>
    <w:rsid w:val="005C6EE7"/>
    <w:rsid w:val="005C7EBA"/>
    <w:rsid w:val="005D031A"/>
    <w:rsid w:val="005D4FF7"/>
    <w:rsid w:val="005D67CF"/>
    <w:rsid w:val="0060124A"/>
    <w:rsid w:val="00604D4B"/>
    <w:rsid w:val="00611140"/>
    <w:rsid w:val="006175AF"/>
    <w:rsid w:val="00620258"/>
    <w:rsid w:val="006337CB"/>
    <w:rsid w:val="00636AD1"/>
    <w:rsid w:val="00651A59"/>
    <w:rsid w:val="00652B62"/>
    <w:rsid w:val="00656D65"/>
    <w:rsid w:val="00661CCC"/>
    <w:rsid w:val="00663798"/>
    <w:rsid w:val="00665940"/>
    <w:rsid w:val="00671E0D"/>
    <w:rsid w:val="00680805"/>
    <w:rsid w:val="00690720"/>
    <w:rsid w:val="006B2590"/>
    <w:rsid w:val="006B5DC7"/>
    <w:rsid w:val="006C0DBD"/>
    <w:rsid w:val="006E5207"/>
    <w:rsid w:val="006E6007"/>
    <w:rsid w:val="006F0541"/>
    <w:rsid w:val="006F22A8"/>
    <w:rsid w:val="006F32C8"/>
    <w:rsid w:val="006F6EF0"/>
    <w:rsid w:val="00710B47"/>
    <w:rsid w:val="007118FD"/>
    <w:rsid w:val="007215B6"/>
    <w:rsid w:val="007311E1"/>
    <w:rsid w:val="00735448"/>
    <w:rsid w:val="00736C44"/>
    <w:rsid w:val="00753F27"/>
    <w:rsid w:val="0075416C"/>
    <w:rsid w:val="00756D35"/>
    <w:rsid w:val="00770B4F"/>
    <w:rsid w:val="00784075"/>
    <w:rsid w:val="007928B4"/>
    <w:rsid w:val="00794BD3"/>
    <w:rsid w:val="007A6DA7"/>
    <w:rsid w:val="007C2A4E"/>
    <w:rsid w:val="007E5BEF"/>
    <w:rsid w:val="007F5ACA"/>
    <w:rsid w:val="007F7601"/>
    <w:rsid w:val="00822150"/>
    <w:rsid w:val="0082257C"/>
    <w:rsid w:val="00822F13"/>
    <w:rsid w:val="00850753"/>
    <w:rsid w:val="0085280C"/>
    <w:rsid w:val="008606EB"/>
    <w:rsid w:val="008A0F57"/>
    <w:rsid w:val="008B3BDF"/>
    <w:rsid w:val="008C1D4A"/>
    <w:rsid w:val="008C6219"/>
    <w:rsid w:val="008D0C08"/>
    <w:rsid w:val="008D414B"/>
    <w:rsid w:val="008E5B25"/>
    <w:rsid w:val="008F6C97"/>
    <w:rsid w:val="00930280"/>
    <w:rsid w:val="009403D2"/>
    <w:rsid w:val="0094663E"/>
    <w:rsid w:val="009479A3"/>
    <w:rsid w:val="00964938"/>
    <w:rsid w:val="0097315D"/>
    <w:rsid w:val="00973A86"/>
    <w:rsid w:val="00974D3E"/>
    <w:rsid w:val="0099146D"/>
    <w:rsid w:val="00993C42"/>
    <w:rsid w:val="0099792E"/>
    <w:rsid w:val="009B7C68"/>
    <w:rsid w:val="009C1E94"/>
    <w:rsid w:val="009D49C1"/>
    <w:rsid w:val="009E1388"/>
    <w:rsid w:val="009F790B"/>
    <w:rsid w:val="00A03B49"/>
    <w:rsid w:val="00A11C15"/>
    <w:rsid w:val="00A31419"/>
    <w:rsid w:val="00A41064"/>
    <w:rsid w:val="00A44C85"/>
    <w:rsid w:val="00A45D37"/>
    <w:rsid w:val="00A464C1"/>
    <w:rsid w:val="00A46B12"/>
    <w:rsid w:val="00A47C2D"/>
    <w:rsid w:val="00A51231"/>
    <w:rsid w:val="00A52429"/>
    <w:rsid w:val="00A738FA"/>
    <w:rsid w:val="00A74D5D"/>
    <w:rsid w:val="00A75D7B"/>
    <w:rsid w:val="00A76EF7"/>
    <w:rsid w:val="00A864D3"/>
    <w:rsid w:val="00A907D0"/>
    <w:rsid w:val="00A9452B"/>
    <w:rsid w:val="00AA2FD3"/>
    <w:rsid w:val="00AB01A9"/>
    <w:rsid w:val="00AB5091"/>
    <w:rsid w:val="00AC4C0D"/>
    <w:rsid w:val="00AD1563"/>
    <w:rsid w:val="00AD1DA1"/>
    <w:rsid w:val="00AF0D32"/>
    <w:rsid w:val="00B05A41"/>
    <w:rsid w:val="00B12576"/>
    <w:rsid w:val="00B15ACC"/>
    <w:rsid w:val="00B43291"/>
    <w:rsid w:val="00B633B9"/>
    <w:rsid w:val="00B63567"/>
    <w:rsid w:val="00B67AE0"/>
    <w:rsid w:val="00B71764"/>
    <w:rsid w:val="00B74895"/>
    <w:rsid w:val="00B752C3"/>
    <w:rsid w:val="00B84019"/>
    <w:rsid w:val="00B85B1F"/>
    <w:rsid w:val="00B876C6"/>
    <w:rsid w:val="00BC6BDE"/>
    <w:rsid w:val="00BD7FF4"/>
    <w:rsid w:val="00BE2646"/>
    <w:rsid w:val="00BE468F"/>
    <w:rsid w:val="00BE5260"/>
    <w:rsid w:val="00BF2EEB"/>
    <w:rsid w:val="00C02BF4"/>
    <w:rsid w:val="00C0445C"/>
    <w:rsid w:val="00C23C88"/>
    <w:rsid w:val="00C40496"/>
    <w:rsid w:val="00C60B9D"/>
    <w:rsid w:val="00C80121"/>
    <w:rsid w:val="00C974B7"/>
    <w:rsid w:val="00CA21AC"/>
    <w:rsid w:val="00CA2FA9"/>
    <w:rsid w:val="00CA7DC5"/>
    <w:rsid w:val="00CB3060"/>
    <w:rsid w:val="00CB4D85"/>
    <w:rsid w:val="00CC1AD9"/>
    <w:rsid w:val="00CC2C27"/>
    <w:rsid w:val="00CC51CA"/>
    <w:rsid w:val="00CD3975"/>
    <w:rsid w:val="00CD739E"/>
    <w:rsid w:val="00CD7B03"/>
    <w:rsid w:val="00CF2C78"/>
    <w:rsid w:val="00D11778"/>
    <w:rsid w:val="00D13F64"/>
    <w:rsid w:val="00D16087"/>
    <w:rsid w:val="00D220B0"/>
    <w:rsid w:val="00D33D7E"/>
    <w:rsid w:val="00D51B8E"/>
    <w:rsid w:val="00D52545"/>
    <w:rsid w:val="00D55522"/>
    <w:rsid w:val="00D764F4"/>
    <w:rsid w:val="00D76C78"/>
    <w:rsid w:val="00D8025F"/>
    <w:rsid w:val="00D8076A"/>
    <w:rsid w:val="00D84644"/>
    <w:rsid w:val="00D84AE3"/>
    <w:rsid w:val="00D933F4"/>
    <w:rsid w:val="00D96598"/>
    <w:rsid w:val="00DA018C"/>
    <w:rsid w:val="00DB5652"/>
    <w:rsid w:val="00DC2A09"/>
    <w:rsid w:val="00DD71B0"/>
    <w:rsid w:val="00DE0597"/>
    <w:rsid w:val="00E061DE"/>
    <w:rsid w:val="00E07976"/>
    <w:rsid w:val="00E11A96"/>
    <w:rsid w:val="00E12AC5"/>
    <w:rsid w:val="00E21373"/>
    <w:rsid w:val="00E32EAF"/>
    <w:rsid w:val="00E33F0E"/>
    <w:rsid w:val="00E34744"/>
    <w:rsid w:val="00E57FE6"/>
    <w:rsid w:val="00E6069D"/>
    <w:rsid w:val="00E64ACD"/>
    <w:rsid w:val="00E80372"/>
    <w:rsid w:val="00E81D18"/>
    <w:rsid w:val="00E86978"/>
    <w:rsid w:val="00EB08CB"/>
    <w:rsid w:val="00EB3134"/>
    <w:rsid w:val="00EC12EB"/>
    <w:rsid w:val="00EC1C3F"/>
    <w:rsid w:val="00EE7155"/>
    <w:rsid w:val="00EF1416"/>
    <w:rsid w:val="00EF5A2D"/>
    <w:rsid w:val="00EF73C4"/>
    <w:rsid w:val="00F27548"/>
    <w:rsid w:val="00F33422"/>
    <w:rsid w:val="00F546F4"/>
    <w:rsid w:val="00F55267"/>
    <w:rsid w:val="00F63EF9"/>
    <w:rsid w:val="00F647B9"/>
    <w:rsid w:val="00F65993"/>
    <w:rsid w:val="00F80AAB"/>
    <w:rsid w:val="00F80CBB"/>
    <w:rsid w:val="00F84643"/>
    <w:rsid w:val="00F84876"/>
    <w:rsid w:val="00F84EF1"/>
    <w:rsid w:val="00F931E0"/>
    <w:rsid w:val="00FA5852"/>
    <w:rsid w:val="00FB0CFE"/>
    <w:rsid w:val="00FB4272"/>
    <w:rsid w:val="00FC540F"/>
    <w:rsid w:val="00FD1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641002"/>
  <w15:chartTrackingRefBased/>
  <w15:docId w15:val="{16EFC00A-E628-4A2C-8112-A4757108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rFonts w:ascii="Calibri" w:eastAsia="Calibri" w:hAnsi="Calibri" w:cs="font213"/>
      <w:sz w:val="22"/>
      <w:szCs w:val="22"/>
      <w:lang w:eastAsia="en-US"/>
    </w:rPr>
  </w:style>
  <w:style w:type="paragraph" w:styleId="Nagwek1">
    <w:name w:val="heading 1"/>
    <w:basedOn w:val="Normalny"/>
    <w:next w:val="Normalny"/>
    <w:qFormat/>
    <w:pPr>
      <w:keepNext/>
      <w:keepLines/>
      <w:spacing w:before="240" w:after="0" w:line="276" w:lineRule="auto"/>
      <w:outlineLvl w:val="0"/>
    </w:pPr>
    <w:rPr>
      <w:rFonts w:ascii="Calibri Light" w:eastAsia="MS Gothic"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sz w:val="20"/>
      <w:szCs w:val="20"/>
      <w:lang w:eastAsia="ar-SA"/>
    </w:rPr>
  </w:style>
  <w:style w:type="character" w:customStyle="1" w:styleId="TekstdymkaZnak">
    <w:name w:val="Tekst dymka Znak"/>
    <w:rPr>
      <w:rFonts w:ascii="Segoe UI" w:hAnsi="Segoe UI" w:cs="Segoe UI"/>
      <w:sz w:val="18"/>
      <w:szCs w:val="18"/>
    </w:rPr>
  </w:style>
  <w:style w:type="character" w:customStyle="1" w:styleId="Nagwek1Znak">
    <w:name w:val="Nagłówek 1 Znak"/>
    <w:rPr>
      <w:rFonts w:ascii="Calibri Light" w:eastAsia="MS Gothic" w:hAnsi="Calibri Light" w:cs="font213"/>
      <w:color w:val="2E74B5"/>
      <w:sz w:val="32"/>
      <w:szCs w:val="32"/>
    </w:rPr>
  </w:style>
  <w:style w:type="character" w:customStyle="1" w:styleId="AkapitzlistZnak">
    <w:name w:val="Akapit z listą Znak"/>
    <w:aliases w:val="L1 Znak,Numerowanie Znak,Akapit z listą5 Znak"/>
    <w:uiPriority w:val="34"/>
  </w:style>
  <w:style w:type="character" w:customStyle="1" w:styleId="TematkomentarzaZnak">
    <w:name w:val="Temat komentarza Znak"/>
    <w:rPr>
      <w:rFonts w:ascii="Times New Roman" w:eastAsia="Times New Roman" w:hAnsi="Times New Roman" w:cs="Times New Roman"/>
      <w:b/>
      <w:bCs/>
      <w:sz w:val="20"/>
      <w:szCs w:val="20"/>
      <w:lang w:eastAsia="ar-SA"/>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ListParagraphZnak">
    <w:name w:val="List Paragraph Znak"/>
    <w:rPr>
      <w:rFonts w:ascii="Sylfaen" w:eastAsia="Calibri" w:hAnsi="Sylfaen" w:cs="Sylfaen"/>
      <w:sz w:val="20"/>
      <w:szCs w:val="20"/>
      <w:lang w:eastAsia="pl-PL"/>
    </w:rPr>
  </w:style>
  <w:style w:type="character" w:customStyle="1" w:styleId="TekstprzypisudolnegoZnak">
    <w:name w:val="Tekst przypisu dolnego Znak"/>
    <w:rPr>
      <w:sz w:val="20"/>
      <w:szCs w:val="20"/>
    </w:rPr>
  </w:style>
  <w:style w:type="character" w:styleId="Odwoanieprzypisudolnego">
    <w:name w:val="footnote reference"/>
    <w:rPr>
      <w:vertAlign w:val="superscript"/>
    </w:rPr>
  </w:style>
  <w:style w:type="character" w:customStyle="1" w:styleId="FootnoteCharacters">
    <w:name w:val="Footnote Characters"/>
    <w:rPr>
      <w:vertAlign w:val="superscript"/>
    </w:rPr>
  </w:style>
  <w:style w:type="character" w:customStyle="1" w:styleId="ListLabel1">
    <w:name w:val="ListLabel 1"/>
    <w:rPr>
      <w:rFonts w:ascii="Cambria" w:hAnsi="Cambria"/>
      <w:b w:val="0"/>
      <w:bCs w:val="0"/>
      <w:sz w:val="21"/>
    </w:rPr>
  </w:style>
  <w:style w:type="character" w:customStyle="1" w:styleId="ListLabel2">
    <w:name w:val="ListLabel 2"/>
    <w:rPr>
      <w:rFonts w:ascii="Cambria" w:hAnsi="Cambria"/>
      <w:b w:val="0"/>
      <w:sz w:val="21"/>
    </w:rPr>
  </w:style>
  <w:style w:type="character" w:customStyle="1" w:styleId="ListLabel3">
    <w:name w:val="ListLabel 3"/>
    <w:rPr>
      <w:rFonts w:ascii="Cambria" w:hAnsi="Cambria"/>
      <w:b w:val="0"/>
      <w:sz w:val="21"/>
    </w:rPr>
  </w:style>
  <w:style w:type="character" w:customStyle="1" w:styleId="ListLabel4">
    <w:name w:val="ListLabel 4"/>
    <w:rPr>
      <w:rFonts w:ascii="Cambria" w:hAnsi="Cambria"/>
      <w:b w:val="0"/>
      <w:sz w:val="21"/>
    </w:rPr>
  </w:style>
  <w:style w:type="character" w:customStyle="1" w:styleId="ListLabel5">
    <w:name w:val="ListLabel 5"/>
    <w:rPr>
      <w:rFonts w:ascii="Cambria" w:hAnsi="Cambria"/>
      <w:b/>
      <w:bCs w:val="0"/>
      <w:sz w:val="21"/>
    </w:rPr>
  </w:style>
  <w:style w:type="character" w:customStyle="1" w:styleId="ListLabel6">
    <w:name w:val="ListLabel 6"/>
    <w:rPr>
      <w:rFonts w:ascii="Cambria" w:hAnsi="Cambria"/>
      <w:b/>
      <w:bCs w:val="0"/>
      <w:sz w:val="21"/>
    </w:rPr>
  </w:style>
  <w:style w:type="character" w:customStyle="1" w:styleId="ListLabel7">
    <w:name w:val="ListLabel 7"/>
    <w:rPr>
      <w:rFonts w:ascii="Cambria" w:hAnsi="Cambria"/>
      <w:b/>
      <w:sz w:val="21"/>
    </w:rPr>
  </w:style>
  <w:style w:type="character" w:customStyle="1" w:styleId="ListLabel8">
    <w:name w:val="ListLabel 8"/>
    <w:rPr>
      <w:rFonts w:ascii="Cambria" w:hAnsi="Cambria"/>
      <w:b w:val="0"/>
      <w:bCs w:val="0"/>
      <w:sz w:val="21"/>
    </w:rPr>
  </w:style>
  <w:style w:type="character" w:customStyle="1" w:styleId="ListLabel9">
    <w:name w:val="ListLabel 9"/>
    <w:rPr>
      <w:rFonts w:ascii="Cambria" w:hAnsi="Cambria"/>
      <w:b w:val="0"/>
      <w:sz w:val="21"/>
    </w:rPr>
  </w:style>
  <w:style w:type="character" w:customStyle="1" w:styleId="ListLabel10">
    <w:name w:val="ListLabel 10"/>
    <w:rPr>
      <w:rFonts w:ascii="Cambria" w:hAnsi="Cambria"/>
      <w:b w:val="0"/>
      <w:bCs w:val="0"/>
      <w:sz w:val="21"/>
    </w:rPr>
  </w:style>
  <w:style w:type="character" w:customStyle="1" w:styleId="ListLabel11">
    <w:name w:val="ListLabel 11"/>
    <w:rPr>
      <w:rFonts w:ascii="Cambria" w:hAnsi="Cambria"/>
      <w:b w:val="0"/>
      <w:bCs w:val="0"/>
      <w:sz w:val="21"/>
    </w:rPr>
  </w:style>
  <w:style w:type="character" w:customStyle="1" w:styleId="ListLabel12">
    <w:name w:val="ListLabel 12"/>
    <w:rPr>
      <w:rFonts w:ascii="Cambria" w:hAnsi="Cambria" w:cs="Symbol"/>
      <w:sz w:val="21"/>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ascii="Cambria" w:hAnsi="Cambria" w:cs="Symbol"/>
      <w:sz w:val="21"/>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Symbol"/>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ascii="Cambria" w:hAnsi="Cambria" w:cs="Symbol"/>
      <w:sz w:val="21"/>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ascii="Cambria" w:hAnsi="Cambria"/>
      <w:b w:val="0"/>
      <w:sz w:val="21"/>
    </w:rPr>
  </w:style>
  <w:style w:type="character" w:customStyle="1" w:styleId="ListLabel40">
    <w:name w:val="ListLabel 40"/>
    <w:rPr>
      <w:b w:val="0"/>
    </w:rPr>
  </w:style>
  <w:style w:type="character" w:customStyle="1" w:styleId="ListLabel41">
    <w:name w:val="ListLabel 41"/>
    <w:rPr>
      <w:rFonts w:ascii="Cambria" w:hAnsi="Cambria"/>
      <w:b w:val="0"/>
      <w:sz w:val="21"/>
    </w:rPr>
  </w:style>
  <w:style w:type="character" w:customStyle="1" w:styleId="ListLabel42">
    <w:name w:val="ListLabel 42"/>
    <w:rPr>
      <w:rFonts w:ascii="Cambria" w:hAnsi="Cambria"/>
      <w:b w:val="0"/>
      <w:sz w:val="21"/>
    </w:rPr>
  </w:style>
  <w:style w:type="character" w:customStyle="1" w:styleId="ListLabel43">
    <w:name w:val="ListLabel 43"/>
    <w:rPr>
      <w:b w:val="0"/>
    </w:rPr>
  </w:style>
  <w:style w:type="character" w:customStyle="1" w:styleId="ListLabel44">
    <w:name w:val="ListLabel 44"/>
    <w:rPr>
      <w:b w:val="0"/>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Tekstkomentarza1">
    <w:name w:val="Tekst komentarza1"/>
    <w:basedOn w:val="Normalny"/>
    <w:pPr>
      <w:spacing w:after="0" w:line="240" w:lineRule="auto"/>
    </w:pPr>
    <w:rPr>
      <w:rFonts w:ascii="Times New Roman" w:eastAsia="Times New Roman" w:hAnsi="Times New Roman" w:cs="Times New Roman"/>
      <w:sz w:val="20"/>
      <w:szCs w:val="20"/>
      <w:lang w:eastAsia="ar-SA"/>
    </w:rPr>
  </w:style>
  <w:style w:type="paragraph" w:customStyle="1" w:styleId="Tekstdymka1">
    <w:name w:val="Tekst dymka1"/>
    <w:basedOn w:val="Normalny"/>
    <w:pPr>
      <w:spacing w:after="0" w:line="240" w:lineRule="auto"/>
    </w:pPr>
    <w:rPr>
      <w:rFonts w:ascii="Segoe UI" w:hAnsi="Segoe UI" w:cs="Segoe UI"/>
      <w:sz w:val="18"/>
      <w:szCs w:val="18"/>
    </w:rPr>
  </w:style>
  <w:style w:type="paragraph" w:customStyle="1" w:styleId="Akapitzlist1">
    <w:name w:val="Akapit z listą1"/>
    <w:basedOn w:val="Normalny"/>
    <w:pPr>
      <w:ind w:left="720"/>
      <w:contextualSpacing/>
    </w:pPr>
  </w:style>
  <w:style w:type="paragraph" w:customStyle="1" w:styleId="Tre">
    <w:name w:val="Treść"/>
    <w:pPr>
      <w:suppressAutoHyphens/>
    </w:pPr>
    <w:rPr>
      <w:rFonts w:ascii="Helvetica Neue" w:eastAsia="Arial Unicode MS" w:hAnsi="Helvetica Neue" w:cs="Arial Unicode MS"/>
      <w:color w:val="000000"/>
      <w:sz w:val="22"/>
      <w:szCs w:val="22"/>
    </w:rPr>
  </w:style>
  <w:style w:type="paragraph" w:customStyle="1" w:styleId="Tematkomentarza1">
    <w:name w:val="Temat komentarza1"/>
    <w:basedOn w:val="Tekstkomentarza1"/>
    <w:next w:val="Tekstkomentarza1"/>
    <w:pPr>
      <w:suppressAutoHyphens w:val="0"/>
      <w:spacing w:after="160"/>
    </w:pPr>
    <w:rPr>
      <w:rFonts w:ascii="Calibri" w:eastAsia="Calibri" w:hAnsi="Calibri" w:cs="font213"/>
      <w:b/>
      <w:bCs/>
      <w:lang w:eastAsia="en-US"/>
    </w:rPr>
  </w:style>
  <w:style w:type="paragraph" w:customStyle="1" w:styleId="Gwkaistopka">
    <w:name w:val="Główka i stopka"/>
    <w:basedOn w:val="Normalny"/>
  </w:style>
  <w:style w:type="paragraph" w:styleId="Nagwek">
    <w:name w:val="header"/>
    <w:basedOn w:val="Normalny"/>
    <w:pPr>
      <w:tabs>
        <w:tab w:val="center" w:pos="4536"/>
        <w:tab w:val="right" w:pos="9072"/>
      </w:tabs>
      <w:spacing w:after="0" w:line="240" w:lineRule="auto"/>
    </w:pPr>
  </w:style>
  <w:style w:type="paragraph" w:styleId="Stopka">
    <w:name w:val="footer"/>
    <w:basedOn w:val="Normalny"/>
    <w:pPr>
      <w:tabs>
        <w:tab w:val="center" w:pos="4536"/>
        <w:tab w:val="right" w:pos="9072"/>
      </w:tabs>
      <w:spacing w:after="0" w:line="240" w:lineRule="auto"/>
    </w:pPr>
  </w:style>
  <w:style w:type="paragraph" w:customStyle="1" w:styleId="Akapitzlist10">
    <w:name w:val="Akapit z listą1"/>
    <w:basedOn w:val="Normalny"/>
    <w:pPr>
      <w:spacing w:after="120" w:line="276" w:lineRule="auto"/>
      <w:ind w:left="708"/>
    </w:pPr>
    <w:rPr>
      <w:rFonts w:ascii="Sylfaen" w:hAnsi="Sylfaen" w:cs="Sylfaen"/>
      <w:sz w:val="20"/>
      <w:szCs w:val="20"/>
      <w:lang w:eastAsia="pl-PL"/>
    </w:rPr>
  </w:style>
  <w:style w:type="paragraph" w:styleId="Tekstprzypisudolnego">
    <w:name w:val="footnote text"/>
    <w:basedOn w:val="Normalny"/>
    <w:pPr>
      <w:spacing w:after="0" w:line="240" w:lineRule="auto"/>
    </w:pPr>
    <w:rPr>
      <w:sz w:val="20"/>
      <w:szCs w:val="20"/>
    </w:rPr>
  </w:style>
  <w:style w:type="paragraph" w:styleId="Tekstdymka">
    <w:name w:val="Balloon Text"/>
    <w:basedOn w:val="Normalny"/>
    <w:link w:val="TekstdymkaZnak1"/>
    <w:uiPriority w:val="99"/>
    <w:semiHidden/>
    <w:unhideWhenUsed/>
    <w:rsid w:val="00736C44"/>
    <w:pPr>
      <w:spacing w:after="0" w:line="240" w:lineRule="auto"/>
    </w:pPr>
    <w:rPr>
      <w:rFonts w:ascii="Segoe UI" w:hAnsi="Segoe UI" w:cs="Segoe UI"/>
      <w:sz w:val="18"/>
      <w:szCs w:val="18"/>
    </w:rPr>
  </w:style>
  <w:style w:type="character" w:customStyle="1" w:styleId="TekstdymkaZnak1">
    <w:name w:val="Tekst dymka Znak1"/>
    <w:link w:val="Tekstdymka"/>
    <w:uiPriority w:val="99"/>
    <w:semiHidden/>
    <w:rsid w:val="00736C44"/>
    <w:rPr>
      <w:rFonts w:ascii="Segoe UI" w:eastAsia="Calibri" w:hAnsi="Segoe UI" w:cs="Segoe UI"/>
      <w:sz w:val="18"/>
      <w:szCs w:val="18"/>
      <w:lang w:eastAsia="en-US"/>
    </w:rPr>
  </w:style>
  <w:style w:type="character" w:styleId="Odwoaniedokomentarza">
    <w:name w:val="annotation reference"/>
    <w:uiPriority w:val="99"/>
    <w:semiHidden/>
    <w:unhideWhenUsed/>
    <w:rsid w:val="00736C44"/>
    <w:rPr>
      <w:sz w:val="16"/>
      <w:szCs w:val="16"/>
    </w:rPr>
  </w:style>
  <w:style w:type="paragraph" w:styleId="Tekstkomentarza">
    <w:name w:val="annotation text"/>
    <w:basedOn w:val="Normalny"/>
    <w:link w:val="TekstkomentarzaZnak1"/>
    <w:uiPriority w:val="99"/>
    <w:semiHidden/>
    <w:unhideWhenUsed/>
    <w:rsid w:val="00736C44"/>
    <w:rPr>
      <w:sz w:val="20"/>
      <w:szCs w:val="20"/>
    </w:rPr>
  </w:style>
  <w:style w:type="character" w:customStyle="1" w:styleId="TekstkomentarzaZnak1">
    <w:name w:val="Tekst komentarza Znak1"/>
    <w:link w:val="Tekstkomentarza"/>
    <w:uiPriority w:val="99"/>
    <w:semiHidden/>
    <w:rsid w:val="00736C44"/>
    <w:rPr>
      <w:rFonts w:ascii="Calibri" w:eastAsia="Calibri" w:hAnsi="Calibri" w:cs="font213"/>
      <w:lang w:eastAsia="en-US"/>
    </w:rPr>
  </w:style>
  <w:style w:type="paragraph" w:styleId="Tematkomentarza">
    <w:name w:val="annotation subject"/>
    <w:basedOn w:val="Tekstkomentarza"/>
    <w:next w:val="Tekstkomentarza"/>
    <w:link w:val="TematkomentarzaZnak1"/>
    <w:uiPriority w:val="99"/>
    <w:semiHidden/>
    <w:unhideWhenUsed/>
    <w:rsid w:val="00736C44"/>
    <w:rPr>
      <w:b/>
      <w:bCs/>
    </w:rPr>
  </w:style>
  <w:style w:type="character" w:customStyle="1" w:styleId="TematkomentarzaZnak1">
    <w:name w:val="Temat komentarza Znak1"/>
    <w:link w:val="Tematkomentarza"/>
    <w:uiPriority w:val="99"/>
    <w:semiHidden/>
    <w:rsid w:val="00736C44"/>
    <w:rPr>
      <w:rFonts w:ascii="Calibri" w:eastAsia="Calibri" w:hAnsi="Calibri" w:cs="font213"/>
      <w:b/>
      <w:bCs/>
      <w:lang w:eastAsia="en-US"/>
    </w:rPr>
  </w:style>
  <w:style w:type="paragraph" w:styleId="Akapitzlist">
    <w:name w:val="List Paragraph"/>
    <w:aliases w:val="L1,Numerowanie,Akapit z listą5"/>
    <w:basedOn w:val="Normalny"/>
    <w:uiPriority w:val="34"/>
    <w:qFormat/>
    <w:rsid w:val="00BD7FF4"/>
    <w:pPr>
      <w:spacing w:after="0" w:line="240" w:lineRule="auto"/>
      <w:ind w:left="720"/>
      <w:contextualSpacing/>
    </w:pPr>
    <w:rPr>
      <w:rFonts w:ascii="Times New Roman" w:eastAsia="Times New Roman" w:hAnsi="Times New Roman" w:cs="Times New Roman"/>
      <w:sz w:val="20"/>
      <w:szCs w:val="20"/>
      <w:lang w:val="x-none" w:eastAsia="ar-SA"/>
    </w:rPr>
  </w:style>
  <w:style w:type="paragraph" w:styleId="Poprawka">
    <w:name w:val="Revision"/>
    <w:hidden/>
    <w:uiPriority w:val="99"/>
    <w:semiHidden/>
    <w:rsid w:val="000916DC"/>
    <w:rPr>
      <w:rFonts w:ascii="Calibri" w:eastAsia="Calibri" w:hAnsi="Calibri" w:cs="font213"/>
      <w:sz w:val="22"/>
      <w:szCs w:val="22"/>
      <w:lang w:eastAsia="en-US"/>
    </w:rPr>
  </w:style>
  <w:style w:type="character" w:styleId="Hipercze">
    <w:name w:val="Hyperlink"/>
    <w:uiPriority w:val="99"/>
    <w:unhideWhenUsed/>
    <w:rsid w:val="00F848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44663">
      <w:bodyDiv w:val="1"/>
      <w:marLeft w:val="0"/>
      <w:marRight w:val="0"/>
      <w:marTop w:val="0"/>
      <w:marBottom w:val="0"/>
      <w:divBdr>
        <w:top w:val="none" w:sz="0" w:space="0" w:color="auto"/>
        <w:left w:val="none" w:sz="0" w:space="0" w:color="auto"/>
        <w:bottom w:val="none" w:sz="0" w:space="0" w:color="auto"/>
        <w:right w:val="none" w:sz="0" w:space="0" w:color="auto"/>
      </w:divBdr>
      <w:divsChild>
        <w:div w:id="1051223936">
          <w:marLeft w:val="0"/>
          <w:marRight w:val="0"/>
          <w:marTop w:val="0"/>
          <w:marBottom w:val="0"/>
          <w:divBdr>
            <w:top w:val="none" w:sz="0" w:space="0" w:color="auto"/>
            <w:left w:val="none" w:sz="0" w:space="0" w:color="auto"/>
            <w:bottom w:val="none" w:sz="0" w:space="0" w:color="auto"/>
            <w:right w:val="none" w:sz="0" w:space="0" w:color="auto"/>
          </w:divBdr>
        </w:div>
      </w:divsChild>
    </w:div>
    <w:div w:id="1393693925">
      <w:bodyDiv w:val="1"/>
      <w:marLeft w:val="0"/>
      <w:marRight w:val="0"/>
      <w:marTop w:val="0"/>
      <w:marBottom w:val="0"/>
      <w:divBdr>
        <w:top w:val="none" w:sz="0" w:space="0" w:color="auto"/>
        <w:left w:val="none" w:sz="0" w:space="0" w:color="auto"/>
        <w:bottom w:val="none" w:sz="0" w:space="0" w:color="auto"/>
        <w:right w:val="none" w:sz="0" w:space="0" w:color="auto"/>
      </w:divBdr>
      <w:divsChild>
        <w:div w:id="446853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awsko@szczecinek.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4D8DB-4D9F-4A90-A796-6CEDCCD3B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25</Pages>
  <Words>9916</Words>
  <Characters>59499</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69277</CharactersWithSpaces>
  <SharedDoc>false</SharedDoc>
  <HLinks>
    <vt:vector size="6" baseType="variant">
      <vt:variant>
        <vt:i4>5570674</vt:i4>
      </vt:variant>
      <vt:variant>
        <vt:i4>0</vt:i4>
      </vt:variant>
      <vt:variant>
        <vt:i4>0</vt:i4>
      </vt:variant>
      <vt:variant>
        <vt:i4>5</vt:i4>
      </vt:variant>
      <vt:variant>
        <vt:lpwstr>mailto:drawsko@szczecinek.lasy.gov.pl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Pściuk</dc:creator>
  <cp:keywords/>
  <cp:lastModifiedBy>Grzegorz Graca (Nadleśnictwo Drawsko)</cp:lastModifiedBy>
  <cp:revision>57</cp:revision>
  <cp:lastPrinted>2022-04-19T12:21:00Z</cp:lastPrinted>
  <dcterms:created xsi:type="dcterms:W3CDTF">2022-04-11T06:11:00Z</dcterms:created>
  <dcterms:modified xsi:type="dcterms:W3CDTF">2022-06-30T05:49:00Z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